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61555E" w14:textId="7D0B399E" w:rsidR="008A5F64" w:rsidRPr="00B10076" w:rsidRDefault="004F3410" w:rsidP="00432157">
      <w:pPr>
        <w:pStyle w:val="NRCINSPECTIONMANUAL"/>
        <w:rPr>
          <w:szCs w:val="20"/>
        </w:rPr>
      </w:pPr>
      <w:r>
        <w:tab/>
      </w:r>
      <w:r w:rsidR="00A86D6F" w:rsidRPr="00432157">
        <w:rPr>
          <w:b/>
          <w:bCs/>
          <w:sz w:val="38"/>
          <w:szCs w:val="38"/>
        </w:rPr>
        <w:t>NRC INSPECTION MANUAL</w:t>
      </w:r>
      <w:r>
        <w:tab/>
      </w:r>
      <w:r w:rsidR="00F316C4" w:rsidRPr="00B10076">
        <w:rPr>
          <w:szCs w:val="20"/>
        </w:rPr>
        <w:t>I</w:t>
      </w:r>
      <w:r w:rsidR="00B00D3B" w:rsidRPr="00B10076">
        <w:rPr>
          <w:szCs w:val="20"/>
        </w:rPr>
        <w:t>R</w:t>
      </w:r>
      <w:r w:rsidR="00F316C4" w:rsidRPr="00B10076">
        <w:rPr>
          <w:szCs w:val="20"/>
        </w:rPr>
        <w:t>AB</w:t>
      </w:r>
    </w:p>
    <w:p w14:paraId="0CA451FB" w14:textId="51A80483" w:rsidR="00A86D6F" w:rsidRPr="00B10076" w:rsidRDefault="00A148BD" w:rsidP="00432157">
      <w:pPr>
        <w:pStyle w:val="IMCIP"/>
      </w:pPr>
      <w:r w:rsidRPr="00B10076">
        <w:t xml:space="preserve">INSPECTION </w:t>
      </w:r>
      <w:r w:rsidR="00A86D6F" w:rsidRPr="00B10076">
        <w:t>MANUAL CHAPTER 0609</w:t>
      </w:r>
    </w:p>
    <w:p w14:paraId="7D0C3F05" w14:textId="084F2B8A" w:rsidR="009C6D85" w:rsidRPr="00B10076" w:rsidRDefault="009C6D85" w:rsidP="00432157">
      <w:pPr>
        <w:pStyle w:val="Title"/>
      </w:pPr>
      <w:r w:rsidRPr="00B10076">
        <w:t>SIGNIFICANCE DETERMINATION PROCESS</w:t>
      </w:r>
    </w:p>
    <w:p w14:paraId="29A31858" w14:textId="050367F8" w:rsidR="007E053A" w:rsidRPr="008513B4" w:rsidRDefault="007E053A" w:rsidP="00432157">
      <w:pPr>
        <w:pStyle w:val="EffectiveDate"/>
      </w:pPr>
      <w:r w:rsidRPr="008513B4">
        <w:t xml:space="preserve">Effective Date: </w:t>
      </w:r>
      <w:r w:rsidR="0077061D">
        <w:t>01/01/2025</w:t>
      </w:r>
    </w:p>
    <w:p w14:paraId="2A0A48E4" w14:textId="77777777" w:rsidR="008A5F64" w:rsidRPr="00C23E4D" w:rsidRDefault="003A5EDC" w:rsidP="00C23E4D">
      <w:pPr>
        <w:pStyle w:val="Heading1"/>
      </w:pPr>
      <w:r w:rsidRPr="00C23E4D">
        <w:t>0609-01</w:t>
      </w:r>
      <w:r w:rsidRPr="00C23E4D">
        <w:tab/>
      </w:r>
      <w:r w:rsidR="008A5F64" w:rsidRPr="00C23E4D">
        <w:t>PURPOSE</w:t>
      </w:r>
    </w:p>
    <w:p w14:paraId="3E2630CB" w14:textId="22BA6098" w:rsidR="00795A8B" w:rsidRPr="00BC1A28" w:rsidRDefault="008A5F64" w:rsidP="00BC1A28">
      <w:pPr>
        <w:pStyle w:val="BodyText"/>
      </w:pPr>
      <w:r w:rsidRPr="00BC1A28">
        <w:t>The Significance Determination Process (SDP) uses risk insights</w:t>
      </w:r>
      <w:r w:rsidR="001E7609" w:rsidRPr="00BC1A28">
        <w:t xml:space="preserve"> and other </w:t>
      </w:r>
      <w:r w:rsidR="006C05B3" w:rsidRPr="00BC1A28">
        <w:t xml:space="preserve">relevant </w:t>
      </w:r>
      <w:r w:rsidR="004A2441" w:rsidRPr="00BC1A28">
        <w:t>information</w:t>
      </w:r>
      <w:r w:rsidRPr="00BC1A28">
        <w:t xml:space="preserve">, </w:t>
      </w:r>
      <w:r w:rsidR="00F74EDE" w:rsidRPr="00BC1A28">
        <w:t xml:space="preserve">as </w:t>
      </w:r>
      <w:r w:rsidRPr="00BC1A28">
        <w:t xml:space="preserve">appropriate, to </w:t>
      </w:r>
      <w:r w:rsidR="00B86B67" w:rsidRPr="00BC1A28">
        <w:t>assist</w:t>
      </w:r>
      <w:r w:rsidRPr="00BC1A28">
        <w:t xml:space="preserve"> </w:t>
      </w:r>
      <w:r w:rsidR="00834B03" w:rsidRPr="00BC1A28">
        <w:t>U.S. Nuclear Regulatory Commission (</w:t>
      </w:r>
      <w:r w:rsidRPr="00BC1A28">
        <w:t>NRC</w:t>
      </w:r>
      <w:r w:rsidR="00834B03" w:rsidRPr="00BC1A28">
        <w:t>)</w:t>
      </w:r>
      <w:r w:rsidRPr="00BC1A28">
        <w:t xml:space="preserve"> staff</w:t>
      </w:r>
      <w:r w:rsidR="0048436D" w:rsidRPr="00BC1A28">
        <w:t xml:space="preserve"> </w:t>
      </w:r>
      <w:r w:rsidR="00B86B67" w:rsidRPr="00BC1A28">
        <w:t xml:space="preserve">in </w:t>
      </w:r>
      <w:r w:rsidRPr="00BC1A28">
        <w:t>determin</w:t>
      </w:r>
      <w:r w:rsidR="00B86B67" w:rsidRPr="00BC1A28">
        <w:t>ing</w:t>
      </w:r>
      <w:r w:rsidRPr="00BC1A28">
        <w:t xml:space="preserve"> the safety or security significance of inspection findings</w:t>
      </w:r>
      <w:r w:rsidR="000605C5" w:rsidRPr="00BC1A28">
        <w:t xml:space="preserve"> </w:t>
      </w:r>
      <w:r w:rsidR="00FD55EE" w:rsidRPr="00BC1A28">
        <w:t xml:space="preserve">identified </w:t>
      </w:r>
      <w:r w:rsidR="004D644B" w:rsidRPr="00BC1A28">
        <w:t>with</w:t>
      </w:r>
      <w:r w:rsidR="00FD55EE" w:rsidRPr="00BC1A28">
        <w:t xml:space="preserve">in the seven cornerstones of safety </w:t>
      </w:r>
      <w:r w:rsidR="000605C5" w:rsidRPr="00BC1A28">
        <w:t>at operating reactors</w:t>
      </w:r>
      <w:r w:rsidRPr="00BC1A28">
        <w:t xml:space="preserve">. The </w:t>
      </w:r>
      <w:r w:rsidR="005C6987" w:rsidRPr="00BC1A28">
        <w:t>SDP is a</w:t>
      </w:r>
      <w:r w:rsidR="008454AA" w:rsidRPr="00BC1A28">
        <w:t xml:space="preserve"> </w:t>
      </w:r>
      <w:r w:rsidR="005C6987" w:rsidRPr="00BC1A28">
        <w:t xml:space="preserve">risk-informed process and the resulting </w:t>
      </w:r>
      <w:r w:rsidRPr="00BC1A28">
        <w:t xml:space="preserve">safety </w:t>
      </w:r>
      <w:r w:rsidR="00643FCC" w:rsidRPr="00BC1A28">
        <w:t xml:space="preserve">or security </w:t>
      </w:r>
      <w:r w:rsidRPr="00BC1A28">
        <w:t xml:space="preserve">significance of findings, combined with the results of the </w:t>
      </w:r>
      <w:r w:rsidR="005C6987" w:rsidRPr="00BC1A28">
        <w:t xml:space="preserve">risk-informed </w:t>
      </w:r>
      <w:r w:rsidRPr="00BC1A28">
        <w:t xml:space="preserve">performance indicator program, </w:t>
      </w:r>
      <w:r w:rsidR="00893126" w:rsidRPr="00BC1A28">
        <w:t>is</w:t>
      </w:r>
      <w:r w:rsidRPr="00BC1A28">
        <w:t xml:space="preserve"> used to </w:t>
      </w:r>
      <w:r w:rsidR="00893126" w:rsidRPr="00BC1A28">
        <w:t xml:space="preserve">determine </w:t>
      </w:r>
      <w:r w:rsidRPr="00BC1A28">
        <w:t>a licensee</w:t>
      </w:r>
      <w:r w:rsidR="001705C9" w:rsidRPr="00BC1A28">
        <w:t>’</w:t>
      </w:r>
      <w:r w:rsidR="008454AA" w:rsidRPr="00BC1A28">
        <w:t>s level of safety performance</w:t>
      </w:r>
      <w:r w:rsidR="00893126" w:rsidRPr="00BC1A28">
        <w:t xml:space="preserve"> </w:t>
      </w:r>
      <w:r w:rsidRPr="00BC1A28">
        <w:t xml:space="preserve">and the level of </w:t>
      </w:r>
      <w:r w:rsidR="00834B03" w:rsidRPr="00BC1A28">
        <w:t>NRC</w:t>
      </w:r>
      <w:r w:rsidRPr="00BC1A28">
        <w:t xml:space="preserve"> engagement with the licensee</w:t>
      </w:r>
      <w:r w:rsidR="00643FCC" w:rsidRPr="00BC1A28">
        <w:t xml:space="preserve"> in accordance with </w:t>
      </w:r>
      <w:r w:rsidR="00A817D7" w:rsidRPr="00BC1A28">
        <w:t>Inspection Manual Chapter (</w:t>
      </w:r>
      <w:r w:rsidR="00643FCC" w:rsidRPr="00BC1A28">
        <w:t>IMC</w:t>
      </w:r>
      <w:r w:rsidR="00A817D7" w:rsidRPr="00BC1A28">
        <w:t>)</w:t>
      </w:r>
      <w:r w:rsidR="00643FCC" w:rsidRPr="00BC1A28">
        <w:t xml:space="preserve"> 0305</w:t>
      </w:r>
      <w:r w:rsidR="00A817D7" w:rsidRPr="00BC1A28">
        <w:t>, “Operating Reactor Assessment Program</w:t>
      </w:r>
      <w:r w:rsidR="006C05B3" w:rsidRPr="00BC1A28">
        <w:t>.</w:t>
      </w:r>
      <w:r w:rsidR="00A817D7" w:rsidRPr="00BC1A28">
        <w:t>”</w:t>
      </w:r>
      <w:r w:rsidRPr="00BC1A28">
        <w:t xml:space="preserve"> Each </w:t>
      </w:r>
      <w:r w:rsidR="00643FCC" w:rsidRPr="00BC1A28">
        <w:t xml:space="preserve">appendix to IMC 0609 </w:t>
      </w:r>
      <w:r w:rsidRPr="00BC1A28">
        <w:t>supports a cornerstone</w:t>
      </w:r>
      <w:r w:rsidR="00B86B67" w:rsidRPr="00BC1A28">
        <w:t>(s)</w:t>
      </w:r>
      <w:r w:rsidRPr="00BC1A28">
        <w:t xml:space="preserve"> associated with the strategic performance areas as defined in </w:t>
      </w:r>
      <w:r w:rsidR="00D7401B" w:rsidRPr="00BC1A28">
        <w:t>Management Directive (MD) 8.13, “Reactor Oversight Process</w:t>
      </w:r>
      <w:r w:rsidR="003E21A3" w:rsidRPr="00BC1A28">
        <w:t>,</w:t>
      </w:r>
      <w:r w:rsidR="00D7401B" w:rsidRPr="00BC1A28">
        <w:t xml:space="preserve">” and the baseline inspection program as outlined in </w:t>
      </w:r>
      <w:r w:rsidRPr="00BC1A28">
        <w:t xml:space="preserve">IMC 2515, </w:t>
      </w:r>
      <w:r w:rsidR="001705C9" w:rsidRPr="00BC1A28">
        <w:t>“</w:t>
      </w:r>
      <w:r w:rsidRPr="00BC1A28">
        <w:t>Light-Water Reactor Inspection Program</w:t>
      </w:r>
      <w:r w:rsidR="00A817D7" w:rsidRPr="00BC1A28">
        <w:t xml:space="preserve"> </w:t>
      </w:r>
      <w:r w:rsidRPr="00BC1A28">
        <w:t>- Operations Phase</w:t>
      </w:r>
      <w:r w:rsidR="00966193" w:rsidRPr="00BC1A28">
        <w:t>,</w:t>
      </w:r>
      <w:r w:rsidR="001705C9" w:rsidRPr="00BC1A28">
        <w:t>”</w:t>
      </w:r>
      <w:r w:rsidRPr="00BC1A28">
        <w:t xml:space="preserve"> and </w:t>
      </w:r>
      <w:r w:rsidR="00966193" w:rsidRPr="00BC1A28">
        <w:t>IMC </w:t>
      </w:r>
      <w:r w:rsidRPr="00BC1A28">
        <w:t xml:space="preserve">2201, </w:t>
      </w:r>
      <w:r w:rsidR="001705C9" w:rsidRPr="00BC1A28">
        <w:t>“</w:t>
      </w:r>
      <w:r w:rsidRPr="00BC1A28">
        <w:t>Security an</w:t>
      </w:r>
      <w:r w:rsidR="00427087" w:rsidRPr="00BC1A28">
        <w:t>d Safeguard Inspection Program f</w:t>
      </w:r>
      <w:r w:rsidRPr="00BC1A28">
        <w:t>or Commercial Power Reactors.</w:t>
      </w:r>
      <w:r w:rsidR="001705C9" w:rsidRPr="00BC1A28">
        <w:t>”</w:t>
      </w:r>
    </w:p>
    <w:p w14:paraId="0F928F96" w14:textId="31957E0D" w:rsidR="00051A6F" w:rsidRPr="006E4EAE" w:rsidRDefault="00795A8B" w:rsidP="00CA11A2">
      <w:pPr>
        <w:pStyle w:val="BodyText"/>
      </w:pPr>
      <w:r w:rsidRPr="006E4EAE">
        <w:t xml:space="preserve">This document will be used </w:t>
      </w:r>
      <w:r w:rsidR="006C05B3" w:rsidRPr="006E4EAE">
        <w:t>in conjunction with IMC 0609</w:t>
      </w:r>
      <w:r w:rsidR="004E5B54">
        <w:t>,</w:t>
      </w:r>
      <w:r w:rsidR="006C05B3" w:rsidRPr="006E4EAE">
        <w:t xml:space="preserve"> Attachment</w:t>
      </w:r>
      <w:r w:rsidR="008559EA">
        <w:t> 1</w:t>
      </w:r>
      <w:r w:rsidR="006C05B3" w:rsidRPr="006E4EAE">
        <w:t xml:space="preserve">, </w:t>
      </w:r>
      <w:r w:rsidR="003E21A3" w:rsidRPr="006E4EAE">
        <w:t>“</w:t>
      </w:r>
      <w:r w:rsidR="006C05B3" w:rsidRPr="006E4EAE">
        <w:t>Significance and Enforcement Review Panel (SERP) Process</w:t>
      </w:r>
      <w:r w:rsidR="00834B03" w:rsidRPr="006E4EAE">
        <w:t>,</w:t>
      </w:r>
      <w:r w:rsidR="006C05B3" w:rsidRPr="006E4EAE">
        <w:t>” and IMC 0609</w:t>
      </w:r>
      <w:r w:rsidR="004E5B54">
        <w:t>,</w:t>
      </w:r>
      <w:r w:rsidR="006C05B3" w:rsidRPr="006E4EAE">
        <w:t xml:space="preserve"> Attachment</w:t>
      </w:r>
      <w:r w:rsidR="008559EA">
        <w:t> 5</w:t>
      </w:r>
      <w:r w:rsidR="006C05B3" w:rsidRPr="006E4EAE">
        <w:t xml:space="preserve">, “Inspection Finding Review Board.” These procedures are intended to </w:t>
      </w:r>
      <w:r w:rsidR="00966193" w:rsidRPr="006E4EAE">
        <w:t>ensure the SDP is efficient through appropriate</w:t>
      </w:r>
      <w:r w:rsidR="006C05B3" w:rsidRPr="006E4EAE">
        <w:t xml:space="preserve"> management oversight and planning of </w:t>
      </w:r>
      <w:r w:rsidR="00966193" w:rsidRPr="006E4EAE">
        <w:t xml:space="preserve">the disposition of </w:t>
      </w:r>
      <w:r w:rsidR="00F163FB" w:rsidRPr="006E4EAE">
        <w:t xml:space="preserve">potentially </w:t>
      </w:r>
      <w:r w:rsidR="004E5B54">
        <w:t>greater</w:t>
      </w:r>
      <w:r w:rsidR="00694448">
        <w:noBreakHyphen/>
      </w:r>
      <w:r w:rsidR="006C05B3" w:rsidRPr="006E4EAE">
        <w:t>than</w:t>
      </w:r>
      <w:r w:rsidR="00694448">
        <w:noBreakHyphen/>
      </w:r>
      <w:r w:rsidR="006C05B3" w:rsidRPr="006E4EAE">
        <w:t xml:space="preserve">Green </w:t>
      </w:r>
      <w:r w:rsidR="00422E20" w:rsidRPr="006E4EAE">
        <w:t xml:space="preserve">(GTG) </w:t>
      </w:r>
      <w:r w:rsidR="006C05B3" w:rsidRPr="006E4EAE">
        <w:t>inspection findings</w:t>
      </w:r>
      <w:r w:rsidR="00C0612F" w:rsidRPr="006E4EAE">
        <w:t>.</w:t>
      </w:r>
    </w:p>
    <w:p w14:paraId="19EC2B65" w14:textId="77777777" w:rsidR="00F14D5C" w:rsidRDefault="003A5EDC" w:rsidP="00090343">
      <w:pPr>
        <w:pStyle w:val="Heading1"/>
        <w:rPr>
          <w:color w:val="000000"/>
        </w:rPr>
      </w:pPr>
      <w:r w:rsidRPr="006E4EAE">
        <w:rPr>
          <w:color w:val="000000"/>
        </w:rPr>
        <w:t>0609-0</w:t>
      </w:r>
      <w:r w:rsidR="00F07F71" w:rsidRPr="006E4EAE">
        <w:rPr>
          <w:color w:val="000000"/>
        </w:rPr>
        <w:t>2</w:t>
      </w:r>
      <w:r w:rsidRPr="006E4EAE">
        <w:rPr>
          <w:color w:val="000000"/>
        </w:rPr>
        <w:tab/>
      </w:r>
      <w:r w:rsidR="008A5F64" w:rsidRPr="006E4EAE">
        <w:rPr>
          <w:color w:val="000000"/>
        </w:rPr>
        <w:t>OBJECTIVES</w:t>
      </w:r>
    </w:p>
    <w:p w14:paraId="114732F8" w14:textId="3529A6AE" w:rsidR="008A5F64" w:rsidRPr="00CA11A2" w:rsidRDefault="008A5F64" w:rsidP="00CA11A2">
      <w:pPr>
        <w:pStyle w:val="BodyText2"/>
      </w:pPr>
      <w:r w:rsidRPr="00CA11A2">
        <w:t>0</w:t>
      </w:r>
      <w:r w:rsidR="00F07F71" w:rsidRPr="00CA11A2">
        <w:t>2</w:t>
      </w:r>
      <w:r w:rsidRPr="00CA11A2">
        <w:t>.01</w:t>
      </w:r>
      <w:r w:rsidRPr="00CA11A2">
        <w:tab/>
        <w:t xml:space="preserve">To characterize the safety or security significance of inspection findings for the NRC Reactor Oversight Process (ROP), using </w:t>
      </w:r>
      <w:r w:rsidR="00663AF2" w:rsidRPr="00CA11A2">
        <w:t xml:space="preserve">best </w:t>
      </w:r>
      <w:r w:rsidR="009A298B" w:rsidRPr="00CA11A2">
        <w:t xml:space="preserve">available </w:t>
      </w:r>
      <w:r w:rsidR="00A936DB" w:rsidRPr="00CA11A2">
        <w:t xml:space="preserve">information, </w:t>
      </w:r>
      <w:r w:rsidRPr="00CA11A2">
        <w:t>as appropriate.</w:t>
      </w:r>
    </w:p>
    <w:p w14:paraId="50EFA872" w14:textId="58F16FC1" w:rsidR="0045115C" w:rsidRPr="006E4EAE" w:rsidRDefault="008A5F64" w:rsidP="00CA11A2">
      <w:pPr>
        <w:pStyle w:val="BodyText2"/>
      </w:pPr>
      <w:r w:rsidRPr="006E4EAE">
        <w:t>0</w:t>
      </w:r>
      <w:r w:rsidR="00F07F71" w:rsidRPr="006E4EAE">
        <w:t>2</w:t>
      </w:r>
      <w:r w:rsidRPr="006E4EAE">
        <w:t>.02</w:t>
      </w:r>
      <w:r w:rsidRPr="006E4EAE">
        <w:tab/>
        <w:t>To provide all stakeholders an obje</w:t>
      </w:r>
      <w:r w:rsidR="0045115C" w:rsidRPr="006E4EAE">
        <w:t xml:space="preserve">ctive and common framework </w:t>
      </w:r>
      <w:r w:rsidRPr="006E4EAE">
        <w:t>for communicating the potential safety or security significance of inspection findings.</w:t>
      </w:r>
    </w:p>
    <w:p w14:paraId="3919507E" w14:textId="41592BFC" w:rsidR="0045115C" w:rsidRPr="006E4EAE" w:rsidRDefault="008A5F64" w:rsidP="00CA11A2">
      <w:pPr>
        <w:pStyle w:val="BodyText2"/>
      </w:pPr>
      <w:r w:rsidRPr="006E4EAE">
        <w:t>0</w:t>
      </w:r>
      <w:r w:rsidR="00F07F71" w:rsidRPr="006E4EAE">
        <w:t>2</w:t>
      </w:r>
      <w:r w:rsidR="0045115C" w:rsidRPr="006E4EAE">
        <w:t>.03</w:t>
      </w:r>
      <w:r w:rsidR="00BD6937" w:rsidRPr="006E4EAE">
        <w:tab/>
      </w:r>
      <w:r w:rsidRPr="006E4EAE">
        <w:t>To provide a basis for timely assessment and/or enforcement actions associated with an inspection finding.</w:t>
      </w:r>
    </w:p>
    <w:p w14:paraId="6131CE23" w14:textId="14F93977" w:rsidR="008A5F64" w:rsidRPr="006E4EAE" w:rsidRDefault="0064538B" w:rsidP="00CA11A2">
      <w:pPr>
        <w:pStyle w:val="BodyText2"/>
      </w:pPr>
      <w:r w:rsidRPr="006E4EAE">
        <w:t>0</w:t>
      </w:r>
      <w:r w:rsidR="00F07F71" w:rsidRPr="006E4EAE">
        <w:t>2</w:t>
      </w:r>
      <w:r w:rsidRPr="006E4EAE">
        <w:t>.04</w:t>
      </w:r>
      <w:r w:rsidRPr="006E4EAE">
        <w:tab/>
      </w:r>
      <w:r w:rsidR="008A5F64" w:rsidRPr="006E4EAE">
        <w:t>To provide inspectors with plant-specific risk information for use in risk-informing the inspection program.</w:t>
      </w:r>
    </w:p>
    <w:p w14:paraId="4185F62E" w14:textId="3361DBC5" w:rsidR="008A5F64" w:rsidRPr="006E4EAE" w:rsidRDefault="008A5F64" w:rsidP="00090343">
      <w:pPr>
        <w:pStyle w:val="Heading1"/>
        <w:rPr>
          <w:color w:val="000000"/>
        </w:rPr>
      </w:pPr>
      <w:r w:rsidRPr="006E4EAE">
        <w:rPr>
          <w:color w:val="000000"/>
        </w:rPr>
        <w:t>0609-0</w:t>
      </w:r>
      <w:r w:rsidR="00F07F71" w:rsidRPr="006E4EAE">
        <w:rPr>
          <w:color w:val="000000"/>
        </w:rPr>
        <w:t>3</w:t>
      </w:r>
      <w:r w:rsidRPr="006E4EAE">
        <w:rPr>
          <w:color w:val="000000"/>
        </w:rPr>
        <w:tab/>
        <w:t>APPLICABILITY</w:t>
      </w:r>
    </w:p>
    <w:p w14:paraId="18E35099" w14:textId="6C6D7B4E" w:rsidR="008A5F64" w:rsidRPr="006E4EAE" w:rsidRDefault="008A5F64" w:rsidP="00CA11A2">
      <w:pPr>
        <w:pStyle w:val="BodyText2"/>
      </w:pPr>
      <w:r w:rsidRPr="006E4EAE">
        <w:t>0</w:t>
      </w:r>
      <w:r w:rsidR="00F07F71" w:rsidRPr="006E4EAE">
        <w:t>3</w:t>
      </w:r>
      <w:r w:rsidRPr="006E4EAE">
        <w:t>.01</w:t>
      </w:r>
      <w:r w:rsidR="0033037B">
        <w:tab/>
      </w:r>
      <w:r w:rsidRPr="006E4EAE">
        <w:t>The SDP</w:t>
      </w:r>
      <w:r w:rsidR="00A817D7" w:rsidRPr="006E4EAE">
        <w:t xml:space="preserve"> tools</w:t>
      </w:r>
      <w:r w:rsidRPr="006E4EAE">
        <w:t xml:space="preserve"> described in </w:t>
      </w:r>
      <w:r w:rsidR="00A817D7" w:rsidRPr="006E4EAE">
        <w:t>a</w:t>
      </w:r>
      <w:r w:rsidRPr="006E4EAE">
        <w:t xml:space="preserve">ppendices </w:t>
      </w:r>
      <w:r w:rsidR="008454AA" w:rsidRPr="006E4EAE">
        <w:t>to</w:t>
      </w:r>
      <w:r w:rsidRPr="006E4EAE">
        <w:t xml:space="preserve"> this </w:t>
      </w:r>
      <w:r w:rsidR="00A817D7" w:rsidRPr="006E4EAE">
        <w:t>IMC</w:t>
      </w:r>
      <w:r w:rsidRPr="006E4EAE">
        <w:t xml:space="preserve"> are applicable to inspection findings identified through the implementation of the NRC inspection program described in IMC</w:t>
      </w:r>
      <w:r w:rsidR="00694448">
        <w:t> </w:t>
      </w:r>
      <w:r w:rsidRPr="006E4EAE">
        <w:t xml:space="preserve">2515 and IMC 2201. Before determining </w:t>
      </w:r>
      <w:r w:rsidR="008454AA" w:rsidRPr="006E4EAE">
        <w:t xml:space="preserve">safety or security </w:t>
      </w:r>
      <w:r w:rsidRPr="006E4EAE">
        <w:t>significance</w:t>
      </w:r>
      <w:r w:rsidR="002773FF" w:rsidRPr="006E4EAE">
        <w:t xml:space="preserve"> of an </w:t>
      </w:r>
      <w:r w:rsidR="002773FF" w:rsidRPr="006E4EAE">
        <w:lastRenderedPageBreak/>
        <w:t>inspection finding</w:t>
      </w:r>
      <w:r w:rsidRPr="006E4EAE">
        <w:t xml:space="preserve">, each </w:t>
      </w:r>
      <w:r w:rsidR="00C12DCA" w:rsidRPr="006E4EAE">
        <w:t xml:space="preserve">performance deficiency </w:t>
      </w:r>
      <w:r w:rsidR="002359D9" w:rsidRPr="006E4EAE">
        <w:t xml:space="preserve">shall </w:t>
      </w:r>
      <w:r w:rsidR="00A817D7" w:rsidRPr="006E4EAE">
        <w:t xml:space="preserve">be screened and determined to be </w:t>
      </w:r>
      <w:r w:rsidR="009A20BA" w:rsidRPr="006E4EAE">
        <w:t>“more than</w:t>
      </w:r>
      <w:r w:rsidR="00C12DCA" w:rsidRPr="006E4EAE">
        <w:t xml:space="preserve"> minor”</w:t>
      </w:r>
      <w:r w:rsidRPr="006E4EAE">
        <w:t xml:space="preserve"> using the guidance provided in IMC 0612, Appendix</w:t>
      </w:r>
      <w:r w:rsidR="008559EA">
        <w:t> B</w:t>
      </w:r>
      <w:r w:rsidRPr="006E4EAE">
        <w:t xml:space="preserve">, </w:t>
      </w:r>
      <w:r w:rsidR="001705C9" w:rsidRPr="006E4EAE">
        <w:t>“</w:t>
      </w:r>
      <w:r w:rsidR="00427087" w:rsidRPr="006E4EAE">
        <w:t>Issue Screening</w:t>
      </w:r>
      <w:r w:rsidR="00B00BA5">
        <w:t xml:space="preserve"> </w:t>
      </w:r>
      <w:ins w:id="0" w:author="Author">
        <w:r w:rsidR="00340971">
          <w:t>Directions</w:t>
        </w:r>
      </w:ins>
      <w:r w:rsidR="00CA6C19" w:rsidRPr="006E4EAE">
        <w:t>,</w:t>
      </w:r>
      <w:r w:rsidR="001705C9" w:rsidRPr="006E4EAE">
        <w:t>”</w:t>
      </w:r>
      <w:r w:rsidRPr="006E4EAE">
        <w:t xml:space="preserve"> and Appendix</w:t>
      </w:r>
      <w:r w:rsidR="008559EA">
        <w:t> E</w:t>
      </w:r>
      <w:r w:rsidRPr="006E4EAE">
        <w:t xml:space="preserve">, </w:t>
      </w:r>
      <w:r w:rsidR="001705C9" w:rsidRPr="006E4EAE">
        <w:t>“</w:t>
      </w:r>
      <w:r w:rsidRPr="006E4EAE">
        <w:t>Examples of Minor Issues</w:t>
      </w:r>
      <w:r w:rsidR="00CA6C19" w:rsidRPr="006E4EAE">
        <w:t>,</w:t>
      </w:r>
      <w:r w:rsidR="001705C9" w:rsidRPr="006E4EAE">
        <w:t>”</w:t>
      </w:r>
      <w:r w:rsidR="002E7971" w:rsidRPr="006E4EAE">
        <w:t xml:space="preserve"> as applicable.</w:t>
      </w:r>
      <w:r w:rsidRPr="006E4EAE">
        <w:t xml:space="preserve"> </w:t>
      </w:r>
      <w:r w:rsidR="0099792A" w:rsidRPr="006E4EAE">
        <w:t>V</w:t>
      </w:r>
      <w:r w:rsidRPr="006E4EAE">
        <w:t>iolations</w:t>
      </w:r>
      <w:r w:rsidR="0099792A" w:rsidRPr="006E4EAE">
        <w:t xml:space="preserve"> with no associated performance deficiency</w:t>
      </w:r>
      <w:r w:rsidRPr="006E4EAE">
        <w:t xml:space="preserve"> </w:t>
      </w:r>
      <w:r w:rsidR="00425544" w:rsidRPr="006E4EAE">
        <w:t xml:space="preserve">are not </w:t>
      </w:r>
      <w:r w:rsidR="002773FF" w:rsidRPr="006E4EAE">
        <w:t xml:space="preserve">inspection </w:t>
      </w:r>
      <w:r w:rsidR="00B00ABB" w:rsidRPr="006E4EAE">
        <w:t xml:space="preserve">findings and </w:t>
      </w:r>
      <w:r w:rsidR="002E7971" w:rsidRPr="006E4EAE">
        <w:t xml:space="preserve">therefore </w:t>
      </w:r>
      <w:r w:rsidR="00425544" w:rsidRPr="006E4EAE">
        <w:t xml:space="preserve">are </w:t>
      </w:r>
      <w:r w:rsidRPr="006E4EAE">
        <w:t xml:space="preserve">not </w:t>
      </w:r>
      <w:r w:rsidR="001E7609" w:rsidRPr="006E4EAE">
        <w:t xml:space="preserve">evaluated </w:t>
      </w:r>
      <w:r w:rsidR="00CB2985" w:rsidRPr="006E4EAE">
        <w:t>by</w:t>
      </w:r>
      <w:r w:rsidRPr="006E4EAE">
        <w:t xml:space="preserve"> the SDP. </w:t>
      </w:r>
      <w:r w:rsidR="00CB2985" w:rsidRPr="006E4EAE">
        <w:t xml:space="preserve">In addition, safety significant </w:t>
      </w:r>
      <w:r w:rsidR="002773FF" w:rsidRPr="006E4EAE">
        <w:t xml:space="preserve">degraded </w:t>
      </w:r>
      <w:r w:rsidR="00CB2985" w:rsidRPr="006E4EAE">
        <w:t>c</w:t>
      </w:r>
      <w:r w:rsidRPr="006E4EAE">
        <w:t xml:space="preserve">onditions </w:t>
      </w:r>
      <w:r w:rsidR="00CB2985" w:rsidRPr="006E4EAE">
        <w:t>with no associated</w:t>
      </w:r>
      <w:r w:rsidRPr="006E4EAE">
        <w:t xml:space="preserve"> performance </w:t>
      </w:r>
      <w:r w:rsidR="00CB2985" w:rsidRPr="006E4EAE">
        <w:t xml:space="preserve">deficiency </w:t>
      </w:r>
      <w:r w:rsidRPr="006E4EAE">
        <w:t xml:space="preserve">are not </w:t>
      </w:r>
      <w:r w:rsidR="001E7609" w:rsidRPr="006E4EAE">
        <w:t xml:space="preserve">evaluated </w:t>
      </w:r>
      <w:r w:rsidR="005A1112" w:rsidRPr="006E4EAE">
        <w:t>by the SDP</w:t>
      </w:r>
      <w:r w:rsidR="002359D9" w:rsidRPr="006E4EAE">
        <w:t>. H</w:t>
      </w:r>
      <w:r w:rsidR="00CB2985" w:rsidRPr="006E4EAE">
        <w:t xml:space="preserve">owever, these </w:t>
      </w:r>
      <w:r w:rsidR="002F6555" w:rsidRPr="006E4EAE">
        <w:t xml:space="preserve">degraded </w:t>
      </w:r>
      <w:r w:rsidR="00CB2985" w:rsidRPr="006E4EAE">
        <w:t>conditions</w:t>
      </w:r>
      <w:r w:rsidRPr="006E4EAE">
        <w:t xml:space="preserve"> may need to be addressed by other NRC processes (e.g., </w:t>
      </w:r>
      <w:r w:rsidR="003E21A3" w:rsidRPr="006E4EAE">
        <w:t>the backfit process</w:t>
      </w:r>
      <w:r w:rsidR="00BD6937" w:rsidRPr="006E4EAE">
        <w:t>, Generic Safety Issue</w:t>
      </w:r>
      <w:r w:rsidR="00A817D7" w:rsidRPr="006E4EAE">
        <w:t xml:space="preserve"> Program</w:t>
      </w:r>
      <w:r w:rsidR="00BD6937" w:rsidRPr="006E4EAE">
        <w:t xml:space="preserve">, </w:t>
      </w:r>
      <w:r w:rsidR="00BA38E3" w:rsidRPr="006E4EAE">
        <w:t xml:space="preserve">or </w:t>
      </w:r>
      <w:r w:rsidR="00BD6937" w:rsidRPr="006E4EAE">
        <w:t>r</w:t>
      </w:r>
      <w:r w:rsidRPr="006E4EAE">
        <w:t>ulemaking).</w:t>
      </w:r>
    </w:p>
    <w:p w14:paraId="53CE58DB" w14:textId="6CC865DB" w:rsidR="00B55C53" w:rsidRDefault="00912353" w:rsidP="00CA11A2">
      <w:pPr>
        <w:pStyle w:val="BodyText2"/>
      </w:pPr>
      <w:r w:rsidRPr="00912353">
        <w:t>03.02</w:t>
      </w:r>
      <w:r w:rsidRPr="00912353">
        <w:tab/>
        <w:t>IMC 0612, Appendix</w:t>
      </w:r>
      <w:r w:rsidR="008559EA">
        <w:t> B</w:t>
      </w:r>
      <w:r w:rsidRPr="00912353">
        <w:t xml:space="preserve"> also includes the Very Low Safety Significance Issue Resolution (VLSSIR) process as part of issue screening. Inspectors can use the VLSSIR process to discontinue evaluation of an issue involving a current licensing basis question in which the issue cannot be resolved without a significant level of effort and an expenditure of resources the agency has chosen not to utilize because the issue is expected to be of very low safety significance if found to be valid. The </w:t>
      </w:r>
      <w:r w:rsidR="007B0597">
        <w:t>V</w:t>
      </w:r>
      <w:r w:rsidRPr="00912353">
        <w:t>LSSIR process uses IMC 0609 to determine if an issue is of very low safety significance even though it has not yet been established whether there is an associated performance deficiency.</w:t>
      </w:r>
      <w:r w:rsidR="002C184C">
        <w:t xml:space="preserve"> </w:t>
      </w:r>
      <w:r w:rsidR="002C184C" w:rsidRPr="002C184C">
        <w:t>If the issue does not proceed to a “detailed risk evaluation,” or a Phase 2 evaluation when relevant, or Appendix</w:t>
      </w:r>
      <w:r w:rsidR="008559EA">
        <w:t> M</w:t>
      </w:r>
      <w:r w:rsidR="002C184C" w:rsidRPr="002C184C">
        <w:t>, then the issue would have insufficient safety significance.</w:t>
      </w:r>
    </w:p>
    <w:p w14:paraId="32D541CD" w14:textId="27986037" w:rsidR="00271863" w:rsidRPr="00271863" w:rsidRDefault="00271863" w:rsidP="00CA11A2">
      <w:pPr>
        <w:pStyle w:val="BodyText2"/>
      </w:pPr>
      <w:r>
        <w:t>03.03</w:t>
      </w:r>
      <w:r>
        <w:tab/>
      </w:r>
      <w:r w:rsidRPr="00733961">
        <w:t xml:space="preserve">A subtle yet extremely important and fundamental tenet of the SDP framework is that deficient licensee performance (as later described and documented as the inspection finding) is the proximate cause of the degraded condition(s). As such, the degraded condition in and of itself (e.g., a non-functional safety-related pump) is not the deficient licensee performance. Rather, the deficient licensee performance (e.g., failure to develop an adequate maintenance procedure) is the proximate cause that led to the </w:t>
      </w:r>
      <w:proofErr w:type="gramStart"/>
      <w:r w:rsidRPr="00733961">
        <w:t>particular degraded</w:t>
      </w:r>
      <w:proofErr w:type="gramEnd"/>
      <w:r w:rsidRPr="00733961">
        <w:t xml:space="preserve"> condition(s). The SDP is designed to estimate the safety or security significance of a degraded condition(s) that was caused by deficient licensee performance above the baseline risk profile (see IMC 0308, Attachment</w:t>
      </w:r>
      <w:r w:rsidR="008559EA">
        <w:t> 3</w:t>
      </w:r>
      <w:r w:rsidRPr="00733961">
        <w:t>, “</w:t>
      </w:r>
      <w:ins w:id="1" w:author="Author">
        <w:r w:rsidR="00340971">
          <w:t xml:space="preserve">Technical Basis for </w:t>
        </w:r>
      </w:ins>
      <w:r w:rsidRPr="00733961">
        <w:t>Significance Determination Process,” for more details).</w:t>
      </w:r>
    </w:p>
    <w:p w14:paraId="7C461984" w14:textId="20859801" w:rsidR="008A5F64" w:rsidRPr="006E4EAE" w:rsidRDefault="008A5F64" w:rsidP="00CA11A2">
      <w:pPr>
        <w:pStyle w:val="BodyText2"/>
      </w:pPr>
      <w:r w:rsidRPr="006E4EAE">
        <w:t>0</w:t>
      </w:r>
      <w:r w:rsidR="00F07F71" w:rsidRPr="006E4EAE">
        <w:t>3</w:t>
      </w:r>
      <w:r w:rsidRPr="006E4EAE">
        <w:t>.0</w:t>
      </w:r>
      <w:r w:rsidR="00B609D9">
        <w:t>4</w:t>
      </w:r>
      <w:r w:rsidRPr="006E4EAE">
        <w:tab/>
        <w:t xml:space="preserve">Nothing in this guidance relieves any licensee from fully complying with </w:t>
      </w:r>
      <w:r w:rsidR="00694448">
        <w:t>t</w:t>
      </w:r>
      <w:r w:rsidRPr="006E4EAE">
        <w:t xml:space="preserve">echnical </w:t>
      </w:r>
      <w:r w:rsidR="00694448">
        <w:t>s</w:t>
      </w:r>
      <w:r w:rsidRPr="006E4EAE">
        <w:t>pecifications, licensing basis commitments, or other applicable regulatory requirements. Continued compliance with regulatory requirements maintains the requisite defense</w:t>
      </w:r>
      <w:r w:rsidR="002966D7">
        <w:noBreakHyphen/>
      </w:r>
      <w:r w:rsidRPr="006E4EAE">
        <w:t>in</w:t>
      </w:r>
      <w:r w:rsidR="002966D7">
        <w:rPr>
          <w:rFonts w:ascii="Cambria Math" w:hAnsi="Cambria Math" w:cs="Cambria Math"/>
        </w:rPr>
        <w:noBreakHyphen/>
      </w:r>
      <w:r w:rsidRPr="006E4EAE">
        <w:t>depth and safety margins necessary to achieve adequate protection of public health and safety.</w:t>
      </w:r>
    </w:p>
    <w:p w14:paraId="4EC5524B" w14:textId="13688A32" w:rsidR="008A5F64" w:rsidRDefault="008A5F64" w:rsidP="00CA11A2">
      <w:pPr>
        <w:pStyle w:val="BodyText2"/>
      </w:pPr>
      <w:r w:rsidRPr="006E4EAE">
        <w:t>0</w:t>
      </w:r>
      <w:r w:rsidR="00F07F71" w:rsidRPr="006E4EAE">
        <w:t>3</w:t>
      </w:r>
      <w:r w:rsidRPr="006E4EAE">
        <w:t>.0</w:t>
      </w:r>
      <w:r w:rsidR="00B609D9">
        <w:t>5</w:t>
      </w:r>
      <w:r w:rsidRPr="006E4EAE">
        <w:tab/>
        <w:t xml:space="preserve">The </w:t>
      </w:r>
      <w:r w:rsidR="00A817D7" w:rsidRPr="006E4EAE">
        <w:t xml:space="preserve">safety </w:t>
      </w:r>
      <w:r w:rsidRPr="006E4EAE">
        <w:t xml:space="preserve">significance of reactor events caused or complicated by equipment malfunction </w:t>
      </w:r>
      <w:r w:rsidR="007E0310" w:rsidRPr="006E4EAE">
        <w:t>and/</w:t>
      </w:r>
      <w:r w:rsidRPr="006E4EAE">
        <w:t xml:space="preserve">or operator error </w:t>
      </w:r>
      <w:r w:rsidR="00FA068D" w:rsidRPr="006E4EAE">
        <w:t>are</w:t>
      </w:r>
      <w:r w:rsidRPr="006E4EAE">
        <w:t xml:space="preserve"> </w:t>
      </w:r>
      <w:r w:rsidR="007E0310" w:rsidRPr="006E4EAE">
        <w:t xml:space="preserve">initially </w:t>
      </w:r>
      <w:r w:rsidRPr="006E4EAE">
        <w:t xml:space="preserve">assessed by NRC </w:t>
      </w:r>
      <w:r w:rsidR="00DB1D2D" w:rsidRPr="006E4EAE">
        <w:t>staff</w:t>
      </w:r>
      <w:r w:rsidRPr="006E4EAE">
        <w:t xml:space="preserve"> in accordance with IMC 0309, </w:t>
      </w:r>
      <w:r w:rsidR="001705C9" w:rsidRPr="006E4EAE">
        <w:t>“</w:t>
      </w:r>
      <w:r w:rsidRPr="006E4EAE">
        <w:t>Reactive Inspection Decision Basis for Reactors</w:t>
      </w:r>
      <w:r w:rsidR="006747D8" w:rsidRPr="006E4EAE">
        <w:t>,</w:t>
      </w:r>
      <w:r w:rsidR="001705C9" w:rsidRPr="006E4EAE">
        <w:t>”</w:t>
      </w:r>
      <w:r w:rsidRPr="006E4EAE">
        <w:t xml:space="preserve"> </w:t>
      </w:r>
      <w:r w:rsidR="008454AA" w:rsidRPr="006E4EAE">
        <w:t>and</w:t>
      </w:r>
      <w:r w:rsidRPr="006E4EAE">
        <w:t xml:space="preserve"> MD 8.3, </w:t>
      </w:r>
      <w:r w:rsidR="001705C9" w:rsidRPr="006E4EAE">
        <w:t>“</w:t>
      </w:r>
      <w:r w:rsidRPr="006E4EAE">
        <w:t>NRC Incident Investigation Program.</w:t>
      </w:r>
      <w:r w:rsidR="001705C9" w:rsidRPr="006E4EAE">
        <w:t>”</w:t>
      </w:r>
      <w:r w:rsidRPr="006E4EAE">
        <w:t xml:space="preserve"> Although the </w:t>
      </w:r>
      <w:r w:rsidR="001E7609" w:rsidRPr="006E4EAE">
        <w:t>outcome</w:t>
      </w:r>
      <w:r w:rsidR="00425544" w:rsidRPr="006E4EAE">
        <w:t xml:space="preserve"> </w:t>
      </w:r>
      <w:r w:rsidRPr="006E4EAE">
        <w:t xml:space="preserve">of this risk evaluation may provide useful risk insights to </w:t>
      </w:r>
      <w:r w:rsidR="007E0310" w:rsidRPr="006E4EAE">
        <w:t xml:space="preserve">NRC staff </w:t>
      </w:r>
      <w:r w:rsidRPr="006E4EAE">
        <w:t>for event response or follow</w:t>
      </w:r>
      <w:r w:rsidR="009D07EB">
        <w:t xml:space="preserve"> </w:t>
      </w:r>
      <w:r w:rsidR="00E57346">
        <w:t>up</w:t>
      </w:r>
      <w:r w:rsidRPr="006E4EAE">
        <w:t xml:space="preserve">, it was not designed to determine the </w:t>
      </w:r>
      <w:r w:rsidR="006D428B" w:rsidRPr="006E4EAE">
        <w:t>safety</w:t>
      </w:r>
      <w:r w:rsidRPr="006E4EAE">
        <w:t xml:space="preserve"> </w:t>
      </w:r>
      <w:r w:rsidR="007E0310" w:rsidRPr="006E4EAE">
        <w:t xml:space="preserve">or security </w:t>
      </w:r>
      <w:r w:rsidRPr="006E4EAE">
        <w:t xml:space="preserve">significance of </w:t>
      </w:r>
      <w:r w:rsidR="00A817D7" w:rsidRPr="006E4EAE">
        <w:t>inspection findings</w:t>
      </w:r>
      <w:r w:rsidRPr="006E4EAE">
        <w:t>.</w:t>
      </w:r>
      <w:r w:rsidR="008454AA" w:rsidRPr="006E4EAE">
        <w:t xml:space="preserve"> </w:t>
      </w:r>
      <w:r w:rsidR="007E0310" w:rsidRPr="006E4EAE">
        <w:t xml:space="preserve">Since </w:t>
      </w:r>
      <w:r w:rsidRPr="006E4EAE">
        <w:t xml:space="preserve">the SDP is used to </w:t>
      </w:r>
      <w:r w:rsidR="001E7609" w:rsidRPr="006E4EAE">
        <w:t xml:space="preserve">evaluate </w:t>
      </w:r>
      <w:r w:rsidRPr="006E4EAE">
        <w:t xml:space="preserve">the </w:t>
      </w:r>
      <w:r w:rsidR="007E0310" w:rsidRPr="006E4EAE">
        <w:t xml:space="preserve">safety or security </w:t>
      </w:r>
      <w:r w:rsidRPr="006E4EAE">
        <w:t xml:space="preserve">significance of </w:t>
      </w:r>
      <w:r w:rsidR="007E0310" w:rsidRPr="006E4EAE">
        <w:t xml:space="preserve">degraded conditions caused by </w:t>
      </w:r>
      <w:r w:rsidR="008F3AED" w:rsidRPr="006E4EAE">
        <w:t>deficient licensee performance</w:t>
      </w:r>
      <w:r w:rsidRPr="006E4EAE">
        <w:t xml:space="preserve">, including those that manifest themselves during events, </w:t>
      </w:r>
      <w:r w:rsidR="00A94DEA" w:rsidRPr="006E4EAE">
        <w:t>inspection findings</w:t>
      </w:r>
      <w:r w:rsidRPr="006E4EAE">
        <w:t xml:space="preserve"> associated with a reactor event sh</w:t>
      </w:r>
      <w:r w:rsidR="002359D9" w:rsidRPr="006E4EAE">
        <w:t xml:space="preserve">all </w:t>
      </w:r>
      <w:r w:rsidRPr="006E4EAE">
        <w:t xml:space="preserve">be </w:t>
      </w:r>
      <w:r w:rsidR="004D7D67" w:rsidRPr="006E4EAE">
        <w:t xml:space="preserve">processed </w:t>
      </w:r>
      <w:r w:rsidR="003C75A5" w:rsidRPr="006E4EAE">
        <w:t>in accordance with</w:t>
      </w:r>
      <w:r w:rsidRPr="006E4EAE">
        <w:t xml:space="preserve"> </w:t>
      </w:r>
      <w:r w:rsidR="003C75A5" w:rsidRPr="006E4EAE">
        <w:t>IMC 0609 and its associated attachments and appendices</w:t>
      </w:r>
      <w:r w:rsidR="00A94DEA" w:rsidRPr="006E4EAE">
        <w:t>.</w:t>
      </w:r>
    </w:p>
    <w:p w14:paraId="77653062" w14:textId="47EE297A" w:rsidR="00FB22E8" w:rsidRDefault="00176323" w:rsidP="00CA11A2">
      <w:pPr>
        <w:pStyle w:val="BodyText2"/>
      </w:pPr>
      <w:r>
        <w:t>03.06</w:t>
      </w:r>
      <w:r>
        <w:tab/>
        <w:t xml:space="preserve">For AP1000 units constructed under 10 CFR Part 52, a finding will be made by the Commission in accordance with 10 CFR 52.103(g) signifying that construction inspections, tests, and analyses have been performed and verified, and all acceptance </w:t>
      </w:r>
      <w:r>
        <w:lastRenderedPageBreak/>
        <w:t>criteria have been met. Following the 52.103(g) finding, this IMC and attachments will be used to disposition inspection findings associated with operational programs, IMC 2514 startup testing, initial test program activities (if any) beyond the 52.103(g) finding, and findings resulting from inspection of ITAAC subject to a hearing.</w:t>
      </w:r>
      <w:r w:rsidR="00CC3751">
        <w:t xml:space="preserve"> </w:t>
      </w:r>
      <w:r w:rsidR="00CC3751" w:rsidRPr="00CC3751">
        <w:t>If the finding is related to the development or implementation of a security program, this IMC and attachments are also applicable prior to the 52.103(g) finding</w:t>
      </w:r>
      <w:r w:rsidR="00CC3751">
        <w:t>.</w:t>
      </w:r>
    </w:p>
    <w:p w14:paraId="3E1AB27C" w14:textId="1C6DA6CE" w:rsidR="008A5F64" w:rsidRPr="006E4EAE" w:rsidRDefault="008A5F64" w:rsidP="00090343">
      <w:pPr>
        <w:pStyle w:val="Heading1"/>
        <w:rPr>
          <w:color w:val="000000"/>
        </w:rPr>
      </w:pPr>
      <w:r w:rsidRPr="006E4EAE">
        <w:rPr>
          <w:color w:val="000000"/>
        </w:rPr>
        <w:t>0609-0</w:t>
      </w:r>
      <w:r w:rsidR="00F07F71" w:rsidRPr="006E4EAE">
        <w:rPr>
          <w:color w:val="000000"/>
        </w:rPr>
        <w:t>4</w:t>
      </w:r>
      <w:r w:rsidRPr="006E4EAE">
        <w:rPr>
          <w:color w:val="000000"/>
        </w:rPr>
        <w:tab/>
        <w:t>DEFINITIONS</w:t>
      </w:r>
    </w:p>
    <w:p w14:paraId="671F64B2" w14:textId="4859AD7A" w:rsidR="008A5F64" w:rsidRPr="006E4EAE" w:rsidRDefault="009D4BE4" w:rsidP="00CA11A2">
      <w:pPr>
        <w:pStyle w:val="BodyText2"/>
      </w:pPr>
      <w:r w:rsidRPr="006E4EAE">
        <w:t>0</w:t>
      </w:r>
      <w:r w:rsidR="00F07F71" w:rsidRPr="006E4EAE">
        <w:t>4</w:t>
      </w:r>
      <w:r w:rsidRPr="006E4EAE">
        <w:t>.01</w:t>
      </w:r>
      <w:r w:rsidRPr="006E4EAE">
        <w:tab/>
      </w:r>
      <w:r w:rsidR="008A5F64" w:rsidRPr="006E4EAE">
        <w:t xml:space="preserve">Applicable definitions </w:t>
      </w:r>
      <w:proofErr w:type="gramStart"/>
      <w:r w:rsidR="008A5F64" w:rsidRPr="006E4EAE">
        <w:t>are located in</w:t>
      </w:r>
      <w:proofErr w:type="gramEnd"/>
      <w:r w:rsidR="008A5F64" w:rsidRPr="006E4EAE">
        <w:t xml:space="preserve"> IMC 0612, </w:t>
      </w:r>
      <w:r w:rsidR="001705C9" w:rsidRPr="006E4EAE">
        <w:t>“</w:t>
      </w:r>
      <w:r w:rsidR="003E21A3" w:rsidRPr="006E4EAE">
        <w:t>Issue Screening</w:t>
      </w:r>
      <w:r w:rsidR="006747D8" w:rsidRPr="006E4EAE">
        <w:t>,</w:t>
      </w:r>
      <w:r w:rsidR="001705C9" w:rsidRPr="006E4EAE">
        <w:t>”</w:t>
      </w:r>
      <w:r w:rsidR="009E66B8" w:rsidRPr="006E4EAE">
        <w:t xml:space="preserve"> and supporting technical </w:t>
      </w:r>
      <w:r w:rsidR="002773FF" w:rsidRPr="006E4EAE">
        <w:t xml:space="preserve">and program </w:t>
      </w:r>
      <w:r w:rsidR="009E66B8" w:rsidRPr="006E4EAE">
        <w:t>bas</w:t>
      </w:r>
      <w:r w:rsidR="002773FF" w:rsidRPr="006E4EAE">
        <w:t>es are</w:t>
      </w:r>
      <w:r w:rsidR="009E66B8" w:rsidRPr="006E4EAE">
        <w:t xml:space="preserve"> located in IMC 0308, Attachment</w:t>
      </w:r>
      <w:r w:rsidR="008559EA">
        <w:t> 3</w:t>
      </w:r>
      <w:r w:rsidR="009E66B8" w:rsidRPr="006E4EAE">
        <w:t>, “</w:t>
      </w:r>
      <w:ins w:id="2" w:author="Author">
        <w:r w:rsidR="00F919CE">
          <w:t xml:space="preserve">Technical Basis for </w:t>
        </w:r>
      </w:ins>
      <w:r w:rsidR="009E66B8" w:rsidRPr="006E4EAE">
        <w:t>Significance Determination Process</w:t>
      </w:r>
      <w:r w:rsidR="001E7609" w:rsidRPr="006E4EAE">
        <w:t>.</w:t>
      </w:r>
      <w:r w:rsidR="009E66B8" w:rsidRPr="006E4EAE">
        <w:t>”</w:t>
      </w:r>
    </w:p>
    <w:p w14:paraId="720F725D" w14:textId="1ED3C97D" w:rsidR="00D417F5" w:rsidRPr="006E4EAE" w:rsidRDefault="009D4BE4" w:rsidP="00CA11A2">
      <w:pPr>
        <w:pStyle w:val="BodyText2"/>
      </w:pPr>
      <w:r w:rsidRPr="006E4EAE">
        <w:t>0</w:t>
      </w:r>
      <w:r w:rsidR="00F07F71" w:rsidRPr="006E4EAE">
        <w:t>4</w:t>
      </w:r>
      <w:r w:rsidRPr="006E4EAE">
        <w:t>.0</w:t>
      </w:r>
      <w:r w:rsidR="00F83363" w:rsidRPr="006E4EAE">
        <w:t>2</w:t>
      </w:r>
      <w:r w:rsidRPr="006E4EAE">
        <w:tab/>
      </w:r>
      <w:r w:rsidR="00BA7CC6" w:rsidRPr="006E4EAE">
        <w:t xml:space="preserve">Inspection findings are assigned </w:t>
      </w:r>
      <w:r w:rsidR="00BC5A81" w:rsidRPr="006E4EAE">
        <w:t xml:space="preserve">a </w:t>
      </w:r>
      <w:r w:rsidR="00BA7CC6" w:rsidRPr="006E4EAE">
        <w:t>color</w:t>
      </w:r>
      <w:r w:rsidR="00BC5A81" w:rsidRPr="006E4EAE">
        <w:t xml:space="preserve"> repre</w:t>
      </w:r>
      <w:r w:rsidR="00BA7CC6" w:rsidRPr="006E4EAE">
        <w:t>s</w:t>
      </w:r>
      <w:r w:rsidR="00BC5A81" w:rsidRPr="006E4EAE">
        <w:t xml:space="preserve">enting the </w:t>
      </w:r>
      <w:r w:rsidR="008454AA" w:rsidRPr="006E4EAE">
        <w:t xml:space="preserve">safety </w:t>
      </w:r>
      <w:r w:rsidR="00BC5A81" w:rsidRPr="006E4EAE">
        <w:t>significance of the finding.</w:t>
      </w:r>
      <w:r w:rsidR="00F74EDE" w:rsidRPr="006E4EAE">
        <w:t xml:space="preserve"> </w:t>
      </w:r>
      <w:r w:rsidR="00BC5A81" w:rsidRPr="006E4EAE">
        <w:t xml:space="preserve">The </w:t>
      </w:r>
      <w:r w:rsidR="00C47755" w:rsidRPr="006E4EAE">
        <w:t xml:space="preserve">following </w:t>
      </w:r>
      <w:r w:rsidR="00BC5A81" w:rsidRPr="006E4EAE">
        <w:t xml:space="preserve">definitions </w:t>
      </w:r>
      <w:r w:rsidR="00C47755" w:rsidRPr="006E4EAE">
        <w:t>(</w:t>
      </w:r>
      <w:r w:rsidR="00093597" w:rsidRPr="006E4EAE">
        <w:t>0</w:t>
      </w:r>
      <w:r w:rsidR="00601C8D" w:rsidRPr="006E4EAE">
        <w:t>4</w:t>
      </w:r>
      <w:r w:rsidR="00093597" w:rsidRPr="006E4EAE">
        <w:t>.02.a</w:t>
      </w:r>
      <w:r w:rsidR="00C47755" w:rsidRPr="006E4EAE">
        <w:t xml:space="preserve"> thru </w:t>
      </w:r>
      <w:r w:rsidR="00093597" w:rsidRPr="006E4EAE">
        <w:t>0</w:t>
      </w:r>
      <w:r w:rsidR="00601C8D" w:rsidRPr="006E4EAE">
        <w:t>4</w:t>
      </w:r>
      <w:r w:rsidR="00093597" w:rsidRPr="006E4EAE">
        <w:t>.02.d</w:t>
      </w:r>
      <w:r w:rsidR="00C47755" w:rsidRPr="006E4EAE">
        <w:t xml:space="preserve">) </w:t>
      </w:r>
      <w:r w:rsidR="00BC5A81" w:rsidRPr="006E4EAE">
        <w:t xml:space="preserve">include the quantitative and qualitative </w:t>
      </w:r>
      <w:r w:rsidR="009E66B8" w:rsidRPr="006E4EAE">
        <w:t xml:space="preserve">descriptions </w:t>
      </w:r>
      <w:r w:rsidR="00BC5A81" w:rsidRPr="006E4EAE">
        <w:t xml:space="preserve">for each color and </w:t>
      </w:r>
      <w:r w:rsidR="00275C5C" w:rsidRPr="006E4EAE">
        <w:t xml:space="preserve">need to be </w:t>
      </w:r>
      <w:r w:rsidR="00BC5A81" w:rsidRPr="006E4EAE">
        <w:t xml:space="preserve">applied appropriately to each SDP </w:t>
      </w:r>
      <w:r w:rsidR="00275C5C" w:rsidRPr="006E4EAE">
        <w:t>appen</w:t>
      </w:r>
      <w:r w:rsidR="00C12DCA" w:rsidRPr="006E4EAE">
        <w:t>d</w:t>
      </w:r>
      <w:r w:rsidR="00275C5C" w:rsidRPr="006E4EAE">
        <w:t>i</w:t>
      </w:r>
      <w:r w:rsidR="00C12DCA" w:rsidRPr="006E4EAE">
        <w:t>x</w:t>
      </w:r>
      <w:r w:rsidR="00BC5A81" w:rsidRPr="006E4EAE">
        <w:t xml:space="preserve"> </w:t>
      </w:r>
      <w:r w:rsidR="00C92D5E" w:rsidRPr="006E4EAE">
        <w:t>listed at the end of this document</w:t>
      </w:r>
      <w:r w:rsidR="00C47755" w:rsidRPr="006E4EAE">
        <w:t xml:space="preserve">. </w:t>
      </w:r>
      <w:r w:rsidR="00C2298A" w:rsidRPr="006E4EAE">
        <w:t>The symbol “Δ</w:t>
      </w:r>
      <w:r w:rsidR="003E21A3" w:rsidRPr="006E4EAE">
        <w:t>,</w:t>
      </w:r>
      <w:r w:rsidR="00C2298A" w:rsidRPr="006E4EAE">
        <w:t>” as used in the quantitative SDP appendices that use core damage frequency (CDF) and large early release frequency (LERF) as metrics, refers to the difference bet</w:t>
      </w:r>
      <w:r w:rsidR="00CF00F1" w:rsidRPr="006E4EAE">
        <w:t xml:space="preserve">ween the CDF (or LERF) </w:t>
      </w:r>
      <w:r w:rsidR="003C75A5" w:rsidRPr="006E4EAE">
        <w:t>resulting from</w:t>
      </w:r>
      <w:r w:rsidR="00C2298A" w:rsidRPr="006E4EAE">
        <w:t xml:space="preserve"> </w:t>
      </w:r>
      <w:r w:rsidR="008F3AED" w:rsidRPr="006E4EAE">
        <w:t xml:space="preserve">the </w:t>
      </w:r>
      <w:r w:rsidR="003C75A5" w:rsidRPr="006E4EAE">
        <w:t>degra</w:t>
      </w:r>
      <w:r w:rsidR="008F3AED" w:rsidRPr="006E4EAE">
        <w:t>d</w:t>
      </w:r>
      <w:r w:rsidR="003C75A5" w:rsidRPr="006E4EAE">
        <w:t>ed condition</w:t>
      </w:r>
      <w:r w:rsidR="008F3AED" w:rsidRPr="006E4EAE">
        <w:t>(s) caused by deficient licensee performance</w:t>
      </w:r>
      <w:r w:rsidR="003C75A5" w:rsidRPr="006E4EAE">
        <w:t xml:space="preserve"> </w:t>
      </w:r>
      <w:r w:rsidR="00C2298A" w:rsidRPr="006E4EAE">
        <w:t>and the nominal CDF (or LERF)</w:t>
      </w:r>
      <w:r w:rsidR="00CF00F1" w:rsidRPr="006E4EAE">
        <w:t xml:space="preserve"> of the </w:t>
      </w:r>
      <w:r w:rsidR="001E7609" w:rsidRPr="006E4EAE">
        <w:t>facility</w:t>
      </w:r>
      <w:r w:rsidR="00CF00F1" w:rsidRPr="006E4EAE">
        <w:t>. In other words, the quantitative SDP appendices estimat</w:t>
      </w:r>
      <w:r w:rsidR="001E7609" w:rsidRPr="006E4EAE">
        <w:t xml:space="preserve">e </w:t>
      </w:r>
      <w:r w:rsidR="00CF00F1" w:rsidRPr="006E4EAE">
        <w:t>the increase in risk resulting from a</w:t>
      </w:r>
      <w:r w:rsidR="003C75A5" w:rsidRPr="006E4EAE">
        <w:t xml:space="preserve"> degraded condition(s) caused by </w:t>
      </w:r>
      <w:r w:rsidR="008F3AED" w:rsidRPr="006E4EAE">
        <w:t xml:space="preserve">deficient licensee performance </w:t>
      </w:r>
      <w:r w:rsidR="00CF00F1" w:rsidRPr="006E4EAE">
        <w:t xml:space="preserve">above a baseline risk profile. </w:t>
      </w:r>
      <w:r w:rsidR="00093597" w:rsidRPr="006E4EAE">
        <w:t xml:space="preserve">A graphical representation of the quantitative significance of findings is displayed in </w:t>
      </w:r>
      <w:r w:rsidR="00C92D5E" w:rsidRPr="006E4EAE">
        <w:t>E</w:t>
      </w:r>
      <w:r w:rsidR="007D2078" w:rsidRPr="006E4EAE">
        <w:t>xhibit</w:t>
      </w:r>
      <w:r w:rsidR="00093597" w:rsidRPr="006E4EAE">
        <w:t xml:space="preserve"> 1</w:t>
      </w:r>
      <w:r w:rsidR="007D2078" w:rsidRPr="006E4EAE">
        <w:t>.</w:t>
      </w:r>
    </w:p>
    <w:p w14:paraId="7092C753" w14:textId="265F3FDB" w:rsidR="00BA7CC6" w:rsidRPr="006E4EAE" w:rsidRDefault="00BA7CC6" w:rsidP="004E3E26">
      <w:pPr>
        <w:pStyle w:val="BodyText"/>
        <w:numPr>
          <w:ilvl w:val="0"/>
          <w:numId w:val="5"/>
        </w:numPr>
      </w:pPr>
      <w:r w:rsidRPr="004E3E26">
        <w:t>Red</w:t>
      </w:r>
      <w:r w:rsidRPr="006E4EAE">
        <w:t xml:space="preserve"> (high safety or security significance) is </w:t>
      </w:r>
      <w:r w:rsidR="006601FE" w:rsidRPr="006E4EAE">
        <w:t xml:space="preserve">quantitatively </w:t>
      </w:r>
      <w:r w:rsidRPr="006E4EAE">
        <w:t>greater than</w:t>
      </w:r>
      <w:r w:rsidR="009D317F" w:rsidRPr="006E4EAE">
        <w:t xml:space="preserve"> </w:t>
      </w:r>
      <w:r w:rsidRPr="006E4EAE">
        <w:t>10</w:t>
      </w:r>
      <w:r w:rsidRPr="006E4EAE">
        <w:rPr>
          <w:vertAlign w:val="superscript"/>
        </w:rPr>
        <w:noBreakHyphen/>
        <w:t>4</w:t>
      </w:r>
      <w:r w:rsidR="00BA7EA4">
        <w:t xml:space="preserve"> </w:t>
      </w:r>
      <w:r w:rsidR="00BA7EA4" w:rsidRPr="006E4EAE">
        <w:t>Δ</w:t>
      </w:r>
      <w:r w:rsidRPr="006E4EAE">
        <w:t>CDF</w:t>
      </w:r>
      <w:r w:rsidR="006601FE" w:rsidRPr="006E4EAE">
        <w:t xml:space="preserve"> or </w:t>
      </w:r>
      <w:r w:rsidRPr="006E4EAE">
        <w:t>10</w:t>
      </w:r>
      <w:r w:rsidRPr="006E4EAE">
        <w:rPr>
          <w:vertAlign w:val="superscript"/>
        </w:rPr>
        <w:noBreakHyphen/>
      </w:r>
      <w:r w:rsidR="00E56226" w:rsidRPr="006E4EAE">
        <w:rPr>
          <w:vertAlign w:val="superscript"/>
        </w:rPr>
        <w:t>5</w:t>
      </w:r>
      <w:r w:rsidR="00BA7EA4">
        <w:t xml:space="preserve"> </w:t>
      </w:r>
      <w:r w:rsidR="00BA7EA4" w:rsidRPr="006E4EAE">
        <w:t>Δ</w:t>
      </w:r>
      <w:r w:rsidRPr="006E4EAE">
        <w:t>LERF</w:t>
      </w:r>
      <w:r w:rsidR="003237D4" w:rsidRPr="006E4EAE">
        <w:t xml:space="preserve">. </w:t>
      </w:r>
      <w:r w:rsidR="006601FE" w:rsidRPr="006E4EAE">
        <w:t>Qualitatively, a</w:t>
      </w:r>
      <w:r w:rsidR="008D38FF" w:rsidRPr="006E4EAE">
        <w:t xml:space="preserve"> </w:t>
      </w:r>
      <w:proofErr w:type="gramStart"/>
      <w:r w:rsidR="008D38FF" w:rsidRPr="006E4EAE">
        <w:t>Red</w:t>
      </w:r>
      <w:proofErr w:type="gramEnd"/>
      <w:r w:rsidR="008D38FF" w:rsidRPr="006E4EAE">
        <w:t xml:space="preserve"> significance indicates a decline in licensee performance that is associated with an unacceptable</w:t>
      </w:r>
      <w:r w:rsidR="003237D4" w:rsidRPr="006E4EAE">
        <w:t xml:space="preserve"> loss of safety margin. </w:t>
      </w:r>
      <w:r w:rsidR="008D38FF" w:rsidRPr="006E4EAE">
        <w:t>Sufficient safety margin still exists to prevent undue risk to public health and safety.</w:t>
      </w:r>
    </w:p>
    <w:p w14:paraId="12272EB5" w14:textId="02333557" w:rsidR="006579C5" w:rsidRPr="006E4EAE" w:rsidRDefault="00BA7CC6" w:rsidP="004E3E26">
      <w:pPr>
        <w:pStyle w:val="BodyText"/>
        <w:numPr>
          <w:ilvl w:val="0"/>
          <w:numId w:val="5"/>
        </w:numPr>
      </w:pPr>
      <w:r w:rsidRPr="006E4EAE">
        <w:t xml:space="preserve">Yellow (substantial safety or security significance) is </w:t>
      </w:r>
      <w:r w:rsidR="009C03FC" w:rsidRPr="006E4EAE">
        <w:t xml:space="preserve">quantitatively </w:t>
      </w:r>
      <w:r w:rsidRPr="006E4EAE">
        <w:t>greater than 10</w:t>
      </w:r>
      <w:r w:rsidRPr="006E4EAE">
        <w:rPr>
          <w:vertAlign w:val="superscript"/>
        </w:rPr>
        <w:noBreakHyphen/>
        <w:t>5</w:t>
      </w:r>
      <w:r w:rsidRPr="006E4EAE">
        <w:t xml:space="preserve"> and less </w:t>
      </w:r>
      <w:r w:rsidR="009E61BB" w:rsidRPr="006E4EAE">
        <w:t xml:space="preserve">than </w:t>
      </w:r>
      <w:r w:rsidR="009D317F" w:rsidRPr="006E4EAE">
        <w:t>or equal to</w:t>
      </w:r>
      <w:r w:rsidRPr="006E4EAE">
        <w:t xml:space="preserve"> 10</w:t>
      </w:r>
      <w:r w:rsidRPr="006E4EAE">
        <w:rPr>
          <w:vertAlign w:val="superscript"/>
        </w:rPr>
        <w:noBreakHyphen/>
        <w:t>4</w:t>
      </w:r>
      <w:r w:rsidRPr="006E4EAE">
        <w:t xml:space="preserve"> ΔCDF </w:t>
      </w:r>
      <w:r w:rsidR="00093597" w:rsidRPr="006E4EAE">
        <w:t xml:space="preserve">or greater than </w:t>
      </w:r>
      <w:r w:rsidRPr="006E4EAE">
        <w:t>10</w:t>
      </w:r>
      <w:r w:rsidRPr="006E4EAE">
        <w:rPr>
          <w:vertAlign w:val="superscript"/>
        </w:rPr>
        <w:noBreakHyphen/>
      </w:r>
      <w:r w:rsidR="009D317F" w:rsidRPr="006E4EAE">
        <w:rPr>
          <w:vertAlign w:val="superscript"/>
        </w:rPr>
        <w:t>6</w:t>
      </w:r>
      <w:r w:rsidR="00093597" w:rsidRPr="006E4EAE">
        <w:t xml:space="preserve"> and less than </w:t>
      </w:r>
      <w:r w:rsidR="009D317F" w:rsidRPr="006E4EAE">
        <w:t xml:space="preserve">or equal to </w:t>
      </w:r>
      <w:r w:rsidR="00093597" w:rsidRPr="006E4EAE">
        <w:t>10</w:t>
      </w:r>
      <w:r w:rsidR="00093597" w:rsidRPr="006E4EAE">
        <w:rPr>
          <w:vertAlign w:val="superscript"/>
        </w:rPr>
        <w:noBreakHyphen/>
        <w:t>5</w:t>
      </w:r>
      <w:r w:rsidRPr="006E4EAE">
        <w:t xml:space="preserve"> ΔLERF</w:t>
      </w:r>
      <w:r w:rsidR="003237D4" w:rsidRPr="006E4EAE">
        <w:t>.</w:t>
      </w:r>
      <w:r w:rsidR="00FD2368" w:rsidRPr="006E4EAE">
        <w:t xml:space="preserve"> </w:t>
      </w:r>
      <w:r w:rsidR="009C03FC" w:rsidRPr="006E4EAE">
        <w:t xml:space="preserve">Qualitatively, a </w:t>
      </w:r>
      <w:proofErr w:type="gramStart"/>
      <w:r w:rsidR="00DD4166" w:rsidRPr="006E4EAE">
        <w:t>Yellow</w:t>
      </w:r>
      <w:proofErr w:type="gramEnd"/>
      <w:r w:rsidR="00DD4166" w:rsidRPr="006E4EAE">
        <w:t xml:space="preserve"> significance indicates a decline in licensee performance that is still acceptable with cornerstone objectives met, but with significant reduction in safety margin.</w:t>
      </w:r>
    </w:p>
    <w:p w14:paraId="3A784C77" w14:textId="4E86D0E2" w:rsidR="00BA7CC6" w:rsidRPr="006E4EAE" w:rsidRDefault="00BA7CC6" w:rsidP="004E3E26">
      <w:pPr>
        <w:pStyle w:val="BodyText"/>
        <w:numPr>
          <w:ilvl w:val="0"/>
          <w:numId w:val="5"/>
        </w:numPr>
      </w:pPr>
      <w:r w:rsidRPr="006E4EAE">
        <w:t xml:space="preserve">White (low to moderate safety </w:t>
      </w:r>
      <w:r w:rsidR="00E757B2" w:rsidRPr="006E4EAE">
        <w:t xml:space="preserve">or </w:t>
      </w:r>
      <w:r w:rsidRPr="006E4EAE">
        <w:t xml:space="preserve">security significance) is </w:t>
      </w:r>
      <w:r w:rsidR="009C03FC" w:rsidRPr="006E4EAE">
        <w:t xml:space="preserve">quantitatively </w:t>
      </w:r>
      <w:r w:rsidRPr="006E4EAE">
        <w:t>greater than 10</w:t>
      </w:r>
      <w:r w:rsidR="009D317F" w:rsidRPr="006E4EAE">
        <w:rPr>
          <w:vertAlign w:val="superscript"/>
        </w:rPr>
        <w:noBreakHyphen/>
        <w:t>6</w:t>
      </w:r>
      <w:r w:rsidRPr="006E4EAE">
        <w:t xml:space="preserve"> and less than </w:t>
      </w:r>
      <w:r w:rsidR="009D317F" w:rsidRPr="006E4EAE">
        <w:t xml:space="preserve">or equal to </w:t>
      </w:r>
      <w:r w:rsidRPr="006E4EAE">
        <w:t>10</w:t>
      </w:r>
      <w:r w:rsidR="009D317F" w:rsidRPr="006E4EAE">
        <w:rPr>
          <w:vertAlign w:val="superscript"/>
        </w:rPr>
        <w:noBreakHyphen/>
        <w:t>5</w:t>
      </w:r>
      <w:r w:rsidR="00697CEF">
        <w:t xml:space="preserve"> </w:t>
      </w:r>
      <w:r w:rsidR="00697CEF" w:rsidRPr="006E4EAE">
        <w:t>Δ</w:t>
      </w:r>
      <w:r w:rsidRPr="006E4EAE">
        <w:t xml:space="preserve">CDF </w:t>
      </w:r>
      <w:r w:rsidR="00093597" w:rsidRPr="006E4EAE">
        <w:t xml:space="preserve">or greater than </w:t>
      </w:r>
      <w:r w:rsidRPr="006E4EAE">
        <w:t>10</w:t>
      </w:r>
      <w:r w:rsidR="009D317F" w:rsidRPr="006E4EAE">
        <w:rPr>
          <w:vertAlign w:val="superscript"/>
        </w:rPr>
        <w:noBreakHyphen/>
        <w:t>7</w:t>
      </w:r>
      <w:r w:rsidRPr="006E4EAE">
        <w:t xml:space="preserve"> </w:t>
      </w:r>
      <w:r w:rsidR="00093597" w:rsidRPr="006E4EAE">
        <w:t xml:space="preserve">and less than </w:t>
      </w:r>
      <w:r w:rsidR="009D317F" w:rsidRPr="006E4EAE">
        <w:t xml:space="preserve">or equal to </w:t>
      </w:r>
      <w:r w:rsidR="00093597" w:rsidRPr="006E4EAE">
        <w:t>10</w:t>
      </w:r>
      <w:r w:rsidR="009D317F" w:rsidRPr="006E4EAE">
        <w:rPr>
          <w:vertAlign w:val="superscript"/>
        </w:rPr>
        <w:noBreakHyphen/>
        <w:t>6</w:t>
      </w:r>
      <w:r w:rsidRPr="006E4EAE">
        <w:t xml:space="preserve"> ΔLERF</w:t>
      </w:r>
      <w:r w:rsidR="003237D4" w:rsidRPr="006E4EAE">
        <w:t xml:space="preserve">. </w:t>
      </w:r>
      <w:r w:rsidR="009C03FC" w:rsidRPr="006E4EAE">
        <w:t xml:space="preserve">Qualitatively, a </w:t>
      </w:r>
      <w:r w:rsidR="00DD4166" w:rsidRPr="006E4EAE">
        <w:t xml:space="preserve">White significance indicates an acceptable level of performance by the licensee, but outside the nominal </w:t>
      </w:r>
      <w:r w:rsidR="009C03FC" w:rsidRPr="006E4EAE">
        <w:t xml:space="preserve">risk </w:t>
      </w:r>
      <w:r w:rsidR="003237D4" w:rsidRPr="006E4EAE">
        <w:t xml:space="preserve">range. </w:t>
      </w:r>
      <w:r w:rsidR="00DD4166" w:rsidRPr="006E4EAE">
        <w:t>Cornerstone objectives are met with minimal reduction in safety margin.</w:t>
      </w:r>
    </w:p>
    <w:p w14:paraId="288B7CDF" w14:textId="22C97520" w:rsidR="002359D9" w:rsidRPr="006E4EAE" w:rsidRDefault="00BA7CC6" w:rsidP="004E3E26">
      <w:pPr>
        <w:pStyle w:val="BodyText"/>
        <w:numPr>
          <w:ilvl w:val="0"/>
          <w:numId w:val="5"/>
        </w:numPr>
      </w:pPr>
      <w:r w:rsidRPr="006E4EAE">
        <w:t xml:space="preserve">Green (very low safety </w:t>
      </w:r>
      <w:r w:rsidR="009C03FC" w:rsidRPr="006E4EAE">
        <w:t xml:space="preserve">or </w:t>
      </w:r>
      <w:r w:rsidRPr="006E4EAE">
        <w:t xml:space="preserve">security significance) </w:t>
      </w:r>
      <w:r w:rsidR="009C03FC" w:rsidRPr="006E4EAE">
        <w:t xml:space="preserve">is quantitatively </w:t>
      </w:r>
      <w:r w:rsidRPr="006E4EAE">
        <w:t xml:space="preserve">less than </w:t>
      </w:r>
      <w:r w:rsidR="009D317F" w:rsidRPr="006E4EAE">
        <w:t xml:space="preserve">or equal to </w:t>
      </w:r>
      <w:r w:rsidRPr="006E4EAE">
        <w:t>10</w:t>
      </w:r>
      <w:r w:rsidR="009D317F" w:rsidRPr="006E4EAE">
        <w:rPr>
          <w:vertAlign w:val="superscript"/>
        </w:rPr>
        <w:noBreakHyphen/>
        <w:t>6</w:t>
      </w:r>
      <w:r w:rsidRPr="006E4EAE">
        <w:t xml:space="preserve"> ΔCDF</w:t>
      </w:r>
      <w:r w:rsidR="009C03FC" w:rsidRPr="006E4EAE">
        <w:t xml:space="preserve"> or </w:t>
      </w:r>
      <w:r w:rsidRPr="006E4EAE">
        <w:t>10</w:t>
      </w:r>
      <w:r w:rsidR="009D317F" w:rsidRPr="006E4EAE">
        <w:rPr>
          <w:vertAlign w:val="superscript"/>
        </w:rPr>
        <w:noBreakHyphen/>
        <w:t>7</w:t>
      </w:r>
      <w:r w:rsidRPr="006E4EAE">
        <w:t xml:space="preserve"> ΔLERF</w:t>
      </w:r>
      <w:r w:rsidR="003237D4" w:rsidRPr="006E4EAE">
        <w:t xml:space="preserve">. </w:t>
      </w:r>
      <w:r w:rsidR="009C03FC" w:rsidRPr="006E4EAE">
        <w:t xml:space="preserve">Qualitatively, a </w:t>
      </w:r>
      <w:proofErr w:type="gramStart"/>
      <w:r w:rsidR="00DE0A35" w:rsidRPr="006E4EAE">
        <w:t>Green</w:t>
      </w:r>
      <w:proofErr w:type="gramEnd"/>
      <w:r w:rsidR="00DE0A35" w:rsidRPr="006E4EAE">
        <w:t xml:space="preserve"> significance indicates that licensee performance is acceptable</w:t>
      </w:r>
      <w:r w:rsidR="00DD4166" w:rsidRPr="006E4EAE">
        <w:t xml:space="preserve"> and </w:t>
      </w:r>
      <w:r w:rsidR="00DE0A35" w:rsidRPr="006E4EAE">
        <w:t>cornerstone objectives are fully met</w:t>
      </w:r>
      <w:r w:rsidR="00DD4166" w:rsidRPr="006E4EAE">
        <w:t xml:space="preserve"> with </w:t>
      </w:r>
      <w:r w:rsidR="00DE0A35" w:rsidRPr="006E4EAE">
        <w:t xml:space="preserve">nominal risk </w:t>
      </w:r>
      <w:r w:rsidR="00DD4166" w:rsidRPr="006E4EAE">
        <w:t xml:space="preserve">and </w:t>
      </w:r>
      <w:r w:rsidR="00DE0A35" w:rsidRPr="006E4EAE">
        <w:t>deviation</w:t>
      </w:r>
      <w:r w:rsidR="00DD4166" w:rsidRPr="006E4EAE">
        <w:t>.</w:t>
      </w:r>
    </w:p>
    <w:p w14:paraId="00E9999C" w14:textId="17A41460" w:rsidR="00F83363" w:rsidRPr="006E4EAE" w:rsidRDefault="00F83363" w:rsidP="00CA11A2">
      <w:pPr>
        <w:pStyle w:val="BodyText2"/>
      </w:pPr>
      <w:r w:rsidRPr="006E4EAE">
        <w:t>0</w:t>
      </w:r>
      <w:r w:rsidR="00F07F71" w:rsidRPr="006E4EAE">
        <w:t>4</w:t>
      </w:r>
      <w:r w:rsidRPr="006E4EAE">
        <w:t>.03</w:t>
      </w:r>
      <w:r w:rsidRPr="006E4EAE">
        <w:tab/>
        <w:t>Risk-Based</w:t>
      </w:r>
      <w:r w:rsidR="00AD4B95">
        <w:t xml:space="preserve">: </w:t>
      </w:r>
      <w:r w:rsidRPr="006E4EAE">
        <w:t>A</w:t>
      </w:r>
      <w:r w:rsidR="00A94DEA" w:rsidRPr="006E4EAE">
        <w:t>n</w:t>
      </w:r>
      <w:r w:rsidRPr="006E4EAE">
        <w:t xml:space="preserve"> approach to regulatory decision</w:t>
      </w:r>
      <w:ins w:id="3" w:author="Author">
        <w:r w:rsidR="002966D7">
          <w:t>-</w:t>
        </w:r>
      </w:ins>
      <w:r w:rsidR="00393FF7">
        <w:t>making</w:t>
      </w:r>
      <w:r w:rsidRPr="006E4EAE">
        <w:t xml:space="preserve"> </w:t>
      </w:r>
      <w:r w:rsidR="00A94DEA" w:rsidRPr="006E4EAE">
        <w:t>that</w:t>
      </w:r>
      <w:r w:rsidRPr="006E4EAE">
        <w:t xml:space="preserve"> is solely based on the </w:t>
      </w:r>
      <w:r w:rsidR="008F375B" w:rsidRPr="006E4EAE">
        <w:t xml:space="preserve">quantitative </w:t>
      </w:r>
      <w:r w:rsidRPr="006E4EAE">
        <w:t>results of a risk assessment</w:t>
      </w:r>
      <w:r w:rsidR="00582E4B" w:rsidRPr="006E4EAE">
        <w:t>.</w:t>
      </w:r>
    </w:p>
    <w:p w14:paraId="2722015E" w14:textId="3C60A06A" w:rsidR="00F83363" w:rsidRPr="006E4EAE" w:rsidRDefault="00F83363" w:rsidP="00CA11A2">
      <w:pPr>
        <w:pStyle w:val="BodyText2"/>
      </w:pPr>
      <w:r w:rsidRPr="006E4EAE">
        <w:lastRenderedPageBreak/>
        <w:t>0</w:t>
      </w:r>
      <w:r w:rsidR="00F07F71" w:rsidRPr="006E4EAE">
        <w:t>4</w:t>
      </w:r>
      <w:r w:rsidRPr="006E4EAE">
        <w:t>.04</w:t>
      </w:r>
      <w:r w:rsidRPr="006E4EAE">
        <w:tab/>
        <w:t>Risk-Informed</w:t>
      </w:r>
      <w:r w:rsidR="00AD4B95">
        <w:t xml:space="preserve">: </w:t>
      </w:r>
      <w:r w:rsidRPr="006E4EAE">
        <w:t>A</w:t>
      </w:r>
      <w:r w:rsidR="00A94DEA" w:rsidRPr="006E4EAE">
        <w:t xml:space="preserve">n </w:t>
      </w:r>
      <w:r w:rsidRPr="006E4EAE">
        <w:t>approach to regulatory decision</w:t>
      </w:r>
      <w:ins w:id="4" w:author="Author">
        <w:r w:rsidR="002966D7">
          <w:t>-</w:t>
        </w:r>
      </w:ins>
      <w:r w:rsidR="00393FF7">
        <w:t>making</w:t>
      </w:r>
      <w:r w:rsidRPr="006E4EAE">
        <w:t xml:space="preserve"> </w:t>
      </w:r>
      <w:r w:rsidR="00A94DEA" w:rsidRPr="006E4EAE">
        <w:t>that considers</w:t>
      </w:r>
      <w:r w:rsidRPr="006E4EAE">
        <w:t xml:space="preserve"> </w:t>
      </w:r>
      <w:r w:rsidR="00A94DEA" w:rsidRPr="006E4EAE">
        <w:t xml:space="preserve">both quantitative </w:t>
      </w:r>
      <w:r w:rsidR="002359D9" w:rsidRPr="006E4EAE">
        <w:t xml:space="preserve">and qualitative </w:t>
      </w:r>
      <w:r w:rsidRPr="006E4EAE">
        <w:t>risk insights</w:t>
      </w:r>
      <w:r w:rsidR="001E7609" w:rsidRPr="006E4EAE">
        <w:t xml:space="preserve"> and other relevant </w:t>
      </w:r>
      <w:r w:rsidR="002F1B29" w:rsidRPr="006E4EAE">
        <w:t>information</w:t>
      </w:r>
      <w:r w:rsidR="004C56ED" w:rsidRPr="006E4EAE">
        <w:t>, as appropriate</w:t>
      </w:r>
      <w:r w:rsidR="001E7609" w:rsidRPr="006E4EAE">
        <w:t>.</w:t>
      </w:r>
    </w:p>
    <w:p w14:paraId="05121404" w14:textId="70A1F567" w:rsidR="00F74EDE" w:rsidRPr="006E4EAE" w:rsidRDefault="00F74EDE" w:rsidP="00CA11A2">
      <w:pPr>
        <w:pStyle w:val="BodyText2"/>
      </w:pPr>
      <w:r w:rsidRPr="006E4EAE">
        <w:t>0</w:t>
      </w:r>
      <w:r w:rsidR="00F07F71" w:rsidRPr="006E4EAE">
        <w:t>4</w:t>
      </w:r>
      <w:r w:rsidRPr="006E4EAE">
        <w:t>.05</w:t>
      </w:r>
      <w:r w:rsidRPr="006E4EAE">
        <w:tab/>
        <w:t xml:space="preserve">SDP </w:t>
      </w:r>
      <w:r w:rsidR="00F6269D">
        <w:t>Timeliness</w:t>
      </w:r>
      <w:r w:rsidR="00AD4B95">
        <w:t xml:space="preserve">: </w:t>
      </w:r>
      <w:r w:rsidR="0070734A">
        <w:t xml:space="preserve">For potentially </w:t>
      </w:r>
      <w:r w:rsidR="00F9391D">
        <w:t xml:space="preserve">GTG </w:t>
      </w:r>
      <w:r w:rsidR="0016333A">
        <w:t xml:space="preserve">inspection </w:t>
      </w:r>
      <w:r w:rsidR="00F9391D">
        <w:t xml:space="preserve">findings, </w:t>
      </w:r>
      <w:r w:rsidR="005F1FC0" w:rsidRPr="005F1FC0">
        <w:t>the time it takes from identification (see IMC 0307, App</w:t>
      </w:r>
      <w:r w:rsidR="005F1FC0">
        <w:t>endi</w:t>
      </w:r>
      <w:r w:rsidR="005F1FC0" w:rsidRPr="005F1FC0">
        <w:t>x</w:t>
      </w:r>
      <w:r w:rsidR="008559EA">
        <w:t> A</w:t>
      </w:r>
      <w:r w:rsidR="005F1FC0">
        <w:t>, Section</w:t>
      </w:r>
      <w:r w:rsidR="00C50382">
        <w:t> 0</w:t>
      </w:r>
      <w:r w:rsidR="005F1FC0" w:rsidRPr="005F1FC0">
        <w:t>3.03 for additional details) to the date a final significance determination is issued.</w:t>
      </w:r>
      <w:r w:rsidR="005F1FC0">
        <w:t xml:space="preserve"> </w:t>
      </w:r>
      <w:r w:rsidRPr="006E4EAE">
        <w:t>The goal for SDP timeliness is to complete all final significance determinations within</w:t>
      </w:r>
      <w:r w:rsidR="0080673C">
        <w:t xml:space="preserve"> </w:t>
      </w:r>
      <w:r w:rsidR="001E057D">
        <w:t>255 days</w:t>
      </w:r>
      <w:r w:rsidR="00BA394C">
        <w:t xml:space="preserve"> </w:t>
      </w:r>
      <w:r w:rsidR="00A230EB">
        <w:t>from the identification date</w:t>
      </w:r>
      <w:r w:rsidR="00E26A27" w:rsidRPr="006E4EAE">
        <w:t xml:space="preserve">. To </w:t>
      </w:r>
      <w:r w:rsidRPr="006E4EAE">
        <w:t>effectively monitor</w:t>
      </w:r>
      <w:r w:rsidR="00C24A58" w:rsidRPr="006E4EAE">
        <w:t xml:space="preserve"> the </w:t>
      </w:r>
      <w:r w:rsidRPr="006E4EAE">
        <w:t>SDP timeliness</w:t>
      </w:r>
      <w:r w:rsidR="00C24A58" w:rsidRPr="006E4EAE">
        <w:t xml:space="preserve"> goal</w:t>
      </w:r>
      <w:r w:rsidRPr="006E4EAE">
        <w:t>, a</w:t>
      </w:r>
      <w:r w:rsidR="00C24A58" w:rsidRPr="006E4EAE">
        <w:t xml:space="preserve">n associated </w:t>
      </w:r>
      <w:r w:rsidRPr="006E4EAE">
        <w:t xml:space="preserve">metric </w:t>
      </w:r>
      <w:r w:rsidR="00C24A58" w:rsidRPr="006E4EAE">
        <w:t xml:space="preserve">is </w:t>
      </w:r>
      <w:r w:rsidRPr="006E4EAE">
        <w:t>in</w:t>
      </w:r>
      <w:r w:rsidR="00C24A58" w:rsidRPr="006E4EAE">
        <w:t xml:space="preserve">cluded in </w:t>
      </w:r>
      <w:r w:rsidRPr="006E4EAE">
        <w:t>IMC 0307, Appendix</w:t>
      </w:r>
      <w:r w:rsidR="008559EA">
        <w:t> A</w:t>
      </w:r>
      <w:r w:rsidRPr="006E4EAE">
        <w:t>, “Reactor Oversight Process Self-Assessment Metrics</w:t>
      </w:r>
      <w:r w:rsidR="00EF3082">
        <w:t xml:space="preserve"> and Data Trending</w:t>
      </w:r>
      <w:r w:rsidRPr="006E4EAE">
        <w:t>.”</w:t>
      </w:r>
      <w:r w:rsidR="0082666E" w:rsidRPr="006E4EAE">
        <w:t xml:space="preserve"> This metric </w:t>
      </w:r>
      <w:ins w:id="5" w:author="Author">
        <w:r w:rsidR="00E405A0" w:rsidRPr="006E4EAE">
          <w:t>considers</w:t>
        </w:r>
      </w:ins>
      <w:r w:rsidR="0082666E" w:rsidRPr="006E4EAE">
        <w:t xml:space="preserve"> that certain inspection findings may take additional time due to their complexity and/or potential high degree of risk significance.</w:t>
      </w:r>
      <w:r w:rsidR="00263BAC">
        <w:t xml:space="preserve"> Exhibit 3 to IMC</w:t>
      </w:r>
      <w:r w:rsidR="00AD4B95">
        <w:t> </w:t>
      </w:r>
      <w:r w:rsidR="00263BAC">
        <w:t>0609, Attachment</w:t>
      </w:r>
      <w:r w:rsidR="008559EA">
        <w:t> 5</w:t>
      </w:r>
      <w:r w:rsidR="00CA4731">
        <w:t>, “Inspection Finding Review Board,”</w:t>
      </w:r>
      <w:r w:rsidR="00737AC3">
        <w:t xml:space="preserve"> </w:t>
      </w:r>
      <w:r w:rsidR="006C26BF">
        <w:t>outlines</w:t>
      </w:r>
      <w:r w:rsidR="00E23586">
        <w:t xml:space="preserve"> the </w:t>
      </w:r>
      <w:r w:rsidR="006C26BF">
        <w:t xml:space="preserve">entire </w:t>
      </w:r>
      <w:r w:rsidR="00E23586">
        <w:t>process from the identification of an issue to the final significance determination with an estimate of the time necessary to complete each step.</w:t>
      </w:r>
    </w:p>
    <w:p w14:paraId="09650021" w14:textId="4B49F670" w:rsidR="00051A6F" w:rsidRPr="006E4EAE" w:rsidRDefault="00A936DB" w:rsidP="00CA11A2">
      <w:pPr>
        <w:pStyle w:val="BodyText2"/>
      </w:pPr>
      <w:r w:rsidRPr="006E4EAE">
        <w:t>0</w:t>
      </w:r>
      <w:r w:rsidR="00F07F71" w:rsidRPr="006E4EAE">
        <w:t>4</w:t>
      </w:r>
      <w:r w:rsidRPr="006E4EAE">
        <w:t>.0</w:t>
      </w:r>
      <w:r w:rsidR="00DB2CDE" w:rsidRPr="006E4EAE">
        <w:t>6</w:t>
      </w:r>
      <w:r w:rsidRPr="006E4EAE">
        <w:tab/>
      </w:r>
      <w:r w:rsidR="00663AF2" w:rsidRPr="006E4EAE">
        <w:t xml:space="preserve">Best </w:t>
      </w:r>
      <w:r w:rsidR="00163F1E" w:rsidRPr="006E4EAE">
        <w:t xml:space="preserve">Available </w:t>
      </w:r>
      <w:r w:rsidRPr="006E4EAE">
        <w:t>Information</w:t>
      </w:r>
      <w:r w:rsidR="00AD4B95">
        <w:t xml:space="preserve">: </w:t>
      </w:r>
      <w:r w:rsidR="00BB2D96" w:rsidRPr="006E4EAE">
        <w:t>Information that is accessible, applicable, and ready for use at the time of the review to determine the safety significance of the inspection finding.</w:t>
      </w:r>
      <w:r w:rsidR="00F72BC8" w:rsidRPr="006E4EAE">
        <w:t xml:space="preserve"> </w:t>
      </w:r>
      <w:r w:rsidR="00B23EFE" w:rsidRPr="006E4EAE">
        <w:t>I</w:t>
      </w:r>
      <w:r w:rsidRPr="006E4EAE">
        <w:t xml:space="preserve">t is </w:t>
      </w:r>
      <w:r w:rsidR="00F72BC8" w:rsidRPr="006E4EAE">
        <w:t xml:space="preserve">important </w:t>
      </w:r>
      <w:r w:rsidRPr="006E4EAE">
        <w:t>that the NRC make</w:t>
      </w:r>
      <w:r w:rsidR="00B23EFE" w:rsidRPr="006E4EAE">
        <w:t xml:space="preserve"> appropriate and </w:t>
      </w:r>
      <w:r w:rsidRPr="006E4EAE">
        <w:t xml:space="preserve">timely decisions on inspection findings </w:t>
      </w:r>
      <w:proofErr w:type="gramStart"/>
      <w:r w:rsidRPr="006E4EAE">
        <w:t>in order to</w:t>
      </w:r>
      <w:proofErr w:type="gramEnd"/>
      <w:r w:rsidRPr="006E4EAE">
        <w:t xml:space="preserve"> </w:t>
      </w:r>
      <w:r w:rsidR="00F72BC8" w:rsidRPr="006E4EAE">
        <w:t>ensure that findings are appropriately considered in the assessment process</w:t>
      </w:r>
      <w:r w:rsidRPr="006E4EAE">
        <w:t xml:space="preserve"> and to communicate the results of inspection findings to the public in a timely manner. To accomplish this, it is expected that both licensees and the NRC will use information that is most reflective of the circumstances associated with the inspection finding and is available at the time of the significance determination.</w:t>
      </w:r>
      <w:r w:rsidR="005A68A0">
        <w:t xml:space="preserve"> </w:t>
      </w:r>
      <w:ins w:id="6" w:author="Author">
        <w:r w:rsidR="005A68A0">
          <w:t>Exhibit 1 of IMC 0308, Attachment</w:t>
        </w:r>
      </w:ins>
      <w:r w:rsidR="00AD4B95">
        <w:t> </w:t>
      </w:r>
      <w:ins w:id="7" w:author="Author">
        <w:r w:rsidR="005A68A0">
          <w:t>3, “</w:t>
        </w:r>
        <w:r w:rsidR="005A68A0" w:rsidRPr="008A21A1">
          <w:t>Technical Basis for Significance Determination Process</w:t>
        </w:r>
        <w:r w:rsidR="005A68A0">
          <w:t>,” provides guidance to help determine whether information is best available relative to the current state of knowledge.</w:t>
        </w:r>
      </w:ins>
    </w:p>
    <w:p w14:paraId="0101B30A" w14:textId="2FE6EB55" w:rsidR="00B55C53" w:rsidRPr="006E4EAE" w:rsidRDefault="00B55C53" w:rsidP="00CA11A2">
      <w:pPr>
        <w:pStyle w:val="BodyText2"/>
      </w:pPr>
      <w:r w:rsidRPr="006E4EAE">
        <w:t>0</w:t>
      </w:r>
      <w:r w:rsidR="00F07F71" w:rsidRPr="006E4EAE">
        <w:t>4</w:t>
      </w:r>
      <w:r w:rsidRPr="006E4EAE">
        <w:t>.07</w:t>
      </w:r>
      <w:r w:rsidR="00E56226" w:rsidRPr="006E4EAE">
        <w:tab/>
        <w:t>E</w:t>
      </w:r>
      <w:r w:rsidRPr="006E4EAE">
        <w:t>xposure time</w:t>
      </w:r>
      <w:r w:rsidR="00AD4B95">
        <w:t xml:space="preserve">: </w:t>
      </w:r>
      <w:r w:rsidRPr="006E4EAE">
        <w:t xml:space="preserve">The </w:t>
      </w:r>
      <w:proofErr w:type="gramStart"/>
      <w:r w:rsidRPr="006E4EAE">
        <w:t>period of time</w:t>
      </w:r>
      <w:proofErr w:type="gramEnd"/>
      <w:r w:rsidRPr="006E4EAE">
        <w:t xml:space="preserve"> the failed or degraded </w:t>
      </w:r>
      <w:r w:rsidR="00CF4A93" w:rsidRPr="006E4EAE">
        <w:t>structure, system, or component (</w:t>
      </w:r>
      <w:r w:rsidRPr="006E4EAE">
        <w:t>SSC</w:t>
      </w:r>
      <w:r w:rsidR="00CF4A93" w:rsidRPr="006E4EAE">
        <w:t>)</w:t>
      </w:r>
      <w:r w:rsidRPr="006E4EAE">
        <w:t xml:space="preserve"> being assessed was unable to perform a </w:t>
      </w:r>
      <w:r w:rsidR="00CF4A93" w:rsidRPr="006E4EAE">
        <w:t>probabilistic risk assessment (</w:t>
      </w:r>
      <w:r w:rsidRPr="006E4EAE">
        <w:t>PRA</w:t>
      </w:r>
      <w:r w:rsidR="00CF4A93" w:rsidRPr="006E4EAE">
        <w:t>)</w:t>
      </w:r>
      <w:r w:rsidRPr="006E4EAE">
        <w:t xml:space="preserve"> function. Any repair time in which the SSC was unable to perform a PRA function is included in the exposure time. The exposure time used for</w:t>
      </w:r>
      <w:r w:rsidR="00F72BC8" w:rsidRPr="006E4EAE">
        <w:t xml:space="preserve"> the</w:t>
      </w:r>
      <w:r w:rsidRPr="006E4EAE">
        <w:t xml:space="preserve"> SDP may be different than the reportability or Technical Specification inoperability times. Additional information about the determination of exposure time is included in the Risk Assessment Standardization Project (RASP) Handbook.</w:t>
      </w:r>
    </w:p>
    <w:p w14:paraId="4E8413E7" w14:textId="7099C541" w:rsidR="008A5F64" w:rsidRPr="006E4EAE" w:rsidRDefault="008A5F64" w:rsidP="00090343">
      <w:pPr>
        <w:pStyle w:val="Heading1"/>
        <w:rPr>
          <w:color w:val="000000"/>
        </w:rPr>
      </w:pPr>
      <w:r w:rsidRPr="006E4EAE">
        <w:rPr>
          <w:color w:val="000000"/>
        </w:rPr>
        <w:t>0609-0</w:t>
      </w:r>
      <w:r w:rsidR="00F07F71" w:rsidRPr="006E4EAE">
        <w:rPr>
          <w:color w:val="000000"/>
        </w:rPr>
        <w:t>5</w:t>
      </w:r>
      <w:r w:rsidRPr="006E4EAE">
        <w:rPr>
          <w:color w:val="000000"/>
        </w:rPr>
        <w:tab/>
        <w:t>RESPONSIBILITIES AND AUTHORITIES</w:t>
      </w:r>
    </w:p>
    <w:p w14:paraId="5A229D4A" w14:textId="44A22D00" w:rsidR="003A5EDC" w:rsidRPr="006E4EAE" w:rsidRDefault="008A5F64" w:rsidP="0046224E">
      <w:pPr>
        <w:pStyle w:val="BodyText"/>
      </w:pPr>
      <w:r w:rsidRPr="006E4EAE">
        <w:t xml:space="preserve">All NRC inspectors are required to assess the significance of inspection findings in accordance with the guidance provided in this </w:t>
      </w:r>
      <w:r w:rsidR="007334EE" w:rsidRPr="006E4EAE">
        <w:t>IMC</w:t>
      </w:r>
      <w:r w:rsidRPr="006E4EAE">
        <w:t>. General and specific responsibilities are listed below.</w:t>
      </w:r>
    </w:p>
    <w:p w14:paraId="2E03EEE8" w14:textId="1CA51FCF" w:rsidR="00721809" w:rsidRPr="006E4EAE" w:rsidRDefault="006747D8" w:rsidP="0046224E">
      <w:pPr>
        <w:pStyle w:val="BodyText"/>
      </w:pPr>
      <w:proofErr w:type="gramStart"/>
      <w:r w:rsidRPr="006E4EAE">
        <w:t>I</w:t>
      </w:r>
      <w:r w:rsidR="009979ED" w:rsidRPr="006E4EAE">
        <w:t>n order to</w:t>
      </w:r>
      <w:proofErr w:type="gramEnd"/>
      <w:r w:rsidR="009979ED" w:rsidRPr="006E4EAE">
        <w:t xml:space="preserve"> improve the efficiency and effectiveness of the SDP</w:t>
      </w:r>
      <w:r w:rsidR="00DE5986" w:rsidRPr="006E4EAE">
        <w:t>,</w:t>
      </w:r>
      <w:r w:rsidR="009979ED" w:rsidRPr="006E4EAE">
        <w:t xml:space="preserve"> </w:t>
      </w:r>
      <w:r w:rsidRPr="006E4EAE">
        <w:t xml:space="preserve">it is essential that </w:t>
      </w:r>
      <w:r w:rsidR="004C3DED" w:rsidRPr="006E4EAE">
        <w:t xml:space="preserve">the Sponsor </w:t>
      </w:r>
      <w:r w:rsidR="00B00D3B" w:rsidRPr="006E4EAE">
        <w:t>(as defined in IMC 0609, Attachment</w:t>
      </w:r>
      <w:r w:rsidR="008559EA">
        <w:t> 1</w:t>
      </w:r>
      <w:r w:rsidR="00B00D3B" w:rsidRPr="006E4EAE">
        <w:t>, Section</w:t>
      </w:r>
      <w:r w:rsidR="00C50382">
        <w:t> 0</w:t>
      </w:r>
      <w:r w:rsidR="00B00D3B" w:rsidRPr="006E4EAE">
        <w:t>2.03)</w:t>
      </w:r>
      <w:r w:rsidR="00DE5986" w:rsidRPr="006E4EAE">
        <w:t xml:space="preserve">, who also </w:t>
      </w:r>
      <w:r w:rsidRPr="006E4EAE">
        <w:t>serves as Chair</w:t>
      </w:r>
      <w:r w:rsidR="00DE5986" w:rsidRPr="006E4EAE">
        <w:t xml:space="preserve"> of the </w:t>
      </w:r>
      <w:r w:rsidR="00721809" w:rsidRPr="006E4EAE">
        <w:t>Inspection Finding Review Board (</w:t>
      </w:r>
      <w:r w:rsidR="00DE5986" w:rsidRPr="006E4EAE">
        <w:t>IFRB</w:t>
      </w:r>
      <w:r w:rsidR="00721809" w:rsidRPr="006E4EAE">
        <w:t>)</w:t>
      </w:r>
      <w:r w:rsidR="00DE5986" w:rsidRPr="006E4EAE">
        <w:t>,</w:t>
      </w:r>
      <w:r w:rsidR="00B00D3B" w:rsidRPr="006E4EAE">
        <w:t xml:space="preserve"> </w:t>
      </w:r>
      <w:r w:rsidR="004C3DED" w:rsidRPr="006E4EAE">
        <w:t xml:space="preserve">be the voice of the NRC when </w:t>
      </w:r>
      <w:r w:rsidR="009979ED" w:rsidRPr="006E4EAE">
        <w:t>communicati</w:t>
      </w:r>
      <w:r w:rsidR="004C3DED" w:rsidRPr="006E4EAE">
        <w:t xml:space="preserve">ng </w:t>
      </w:r>
      <w:r w:rsidR="009979ED" w:rsidRPr="006E4EAE">
        <w:t xml:space="preserve">with licensee management on the disposition of </w:t>
      </w:r>
      <w:r w:rsidR="006225A5" w:rsidRPr="006E4EAE">
        <w:t xml:space="preserve">potentially </w:t>
      </w:r>
      <w:r w:rsidR="00422E20" w:rsidRPr="006E4EAE">
        <w:t>GTG</w:t>
      </w:r>
      <w:r w:rsidR="009979ED" w:rsidRPr="006E4EAE">
        <w:t xml:space="preserve"> inspection findings</w:t>
      </w:r>
      <w:r w:rsidR="004C3DED" w:rsidRPr="006E4EAE">
        <w:t xml:space="preserve">. </w:t>
      </w:r>
      <w:r w:rsidR="00DE5986" w:rsidRPr="006E4EAE">
        <w:t>A</w:t>
      </w:r>
      <w:r w:rsidR="009979ED" w:rsidRPr="006E4EAE">
        <w:t xml:space="preserve">ll </w:t>
      </w:r>
      <w:r w:rsidR="007E053A" w:rsidRPr="006E4EAE">
        <w:t xml:space="preserve">management level </w:t>
      </w:r>
      <w:r w:rsidR="009979ED" w:rsidRPr="006E4EAE">
        <w:t xml:space="preserve">communications should be directed to the </w:t>
      </w:r>
      <w:r w:rsidR="00DE5986" w:rsidRPr="006E4EAE">
        <w:t>Sponsor</w:t>
      </w:r>
      <w:r w:rsidR="009979ED" w:rsidRPr="006E4EAE">
        <w:t>, consistent with IMC 0609</w:t>
      </w:r>
      <w:r w:rsidR="004E5B54">
        <w:t>,</w:t>
      </w:r>
      <w:r w:rsidR="009979ED" w:rsidRPr="006E4EAE">
        <w:t xml:space="preserve"> Attachment</w:t>
      </w:r>
      <w:r w:rsidR="008559EA">
        <w:t> 5</w:t>
      </w:r>
      <w:r w:rsidR="009979ED" w:rsidRPr="006E4EAE">
        <w:t>.</w:t>
      </w:r>
    </w:p>
    <w:p w14:paraId="6EA49D54" w14:textId="7D156B5E" w:rsidR="006579C5" w:rsidRPr="006E4EAE" w:rsidRDefault="00721809" w:rsidP="0046224E">
      <w:pPr>
        <w:pStyle w:val="BodyText"/>
      </w:pPr>
      <w:r w:rsidRPr="006E4EAE">
        <w:t>For security inspection findings that involve complexities and are not clear, the Security Information Forum (SIF) can be used in place of the IFRB. The SIF provides a forum for regional and headquarters staff (O</w:t>
      </w:r>
      <w:r w:rsidR="00555D46" w:rsidRPr="006E4EAE">
        <w:t xml:space="preserve">ffice of the </w:t>
      </w:r>
      <w:r w:rsidRPr="006E4EAE">
        <w:t>G</w:t>
      </w:r>
      <w:r w:rsidR="00555D46" w:rsidRPr="006E4EAE">
        <w:t xml:space="preserve">eneral </w:t>
      </w:r>
      <w:r w:rsidRPr="006E4EAE">
        <w:t>C</w:t>
      </w:r>
      <w:r w:rsidR="00555D46" w:rsidRPr="006E4EAE">
        <w:t>ounsel</w:t>
      </w:r>
      <w:r w:rsidRPr="006E4EAE">
        <w:t>, O</w:t>
      </w:r>
      <w:r w:rsidR="00555D46" w:rsidRPr="006E4EAE">
        <w:t xml:space="preserve">ffice of </w:t>
      </w:r>
      <w:r w:rsidRPr="006E4EAE">
        <w:t>E</w:t>
      </w:r>
      <w:r w:rsidR="00555D46" w:rsidRPr="006E4EAE">
        <w:t>nforcement</w:t>
      </w:r>
      <w:r w:rsidRPr="006E4EAE">
        <w:t xml:space="preserve"> </w:t>
      </w:r>
      <w:r w:rsidR="0010011A" w:rsidRPr="006E4EAE">
        <w:t xml:space="preserve">(OE), </w:t>
      </w:r>
      <w:r w:rsidRPr="006E4EAE">
        <w:t xml:space="preserve">and </w:t>
      </w:r>
      <w:r w:rsidR="00555D46" w:rsidRPr="006E4EAE">
        <w:t xml:space="preserve">Office of </w:t>
      </w:r>
      <w:r w:rsidRPr="006E4EAE">
        <w:t>N</w:t>
      </w:r>
      <w:r w:rsidR="00555D46" w:rsidRPr="006E4EAE">
        <w:t xml:space="preserve">uclear </w:t>
      </w:r>
      <w:r w:rsidRPr="006E4EAE">
        <w:t>R</w:t>
      </w:r>
      <w:r w:rsidR="00555D46" w:rsidRPr="006E4EAE">
        <w:t xml:space="preserve">eactor </w:t>
      </w:r>
      <w:r w:rsidRPr="006E4EAE">
        <w:t>R</w:t>
      </w:r>
      <w:r w:rsidR="00555D46" w:rsidRPr="006E4EAE">
        <w:t>egulation</w:t>
      </w:r>
      <w:r w:rsidR="0010011A" w:rsidRPr="006E4EAE">
        <w:t xml:space="preserve"> (NRR)</w:t>
      </w:r>
      <w:r w:rsidRPr="006E4EAE">
        <w:t xml:space="preserve">) to solicit input from each other </w:t>
      </w:r>
      <w:ins w:id="8" w:author="Author">
        <w:r w:rsidR="00876974">
          <w:t xml:space="preserve">and discuss </w:t>
        </w:r>
      </w:ins>
      <w:r w:rsidR="00554099" w:rsidRPr="006E4EAE">
        <w:lastRenderedPageBreak/>
        <w:t xml:space="preserve">security inspection-related issues, including potentially </w:t>
      </w:r>
      <w:r w:rsidR="0010011A" w:rsidRPr="006E4EAE">
        <w:t>GTG</w:t>
      </w:r>
      <w:r w:rsidR="00554099" w:rsidRPr="006E4EAE">
        <w:t xml:space="preserve"> security findings.</w:t>
      </w:r>
      <w:r w:rsidR="0010011A" w:rsidRPr="006E4EAE">
        <w:t xml:space="preserve"> A designated d</w:t>
      </w:r>
      <w:r w:rsidR="006225A5" w:rsidRPr="006E4EAE">
        <w:t>ivision-level manager should be appointed as the single point of contact for the issue and the overall process for dispositioning the issue should follow the Inspection Finding Resolution Management process.</w:t>
      </w:r>
    </w:p>
    <w:p w14:paraId="75EA4760" w14:textId="516AA895" w:rsidR="008A5F64" w:rsidRPr="0046224E" w:rsidRDefault="008A5F64" w:rsidP="0046224E">
      <w:pPr>
        <w:pStyle w:val="Heading2"/>
      </w:pPr>
      <w:r w:rsidRPr="0046224E">
        <w:t>0</w:t>
      </w:r>
      <w:r w:rsidR="00F07F71" w:rsidRPr="0046224E">
        <w:t>5</w:t>
      </w:r>
      <w:r w:rsidRPr="0046224E">
        <w:t>.01</w:t>
      </w:r>
      <w:r w:rsidRPr="0046224E">
        <w:tab/>
      </w:r>
      <w:r w:rsidRPr="0046224E">
        <w:rPr>
          <w:u w:val="single"/>
        </w:rPr>
        <w:t>Director, NRR</w:t>
      </w:r>
    </w:p>
    <w:p w14:paraId="0A537888" w14:textId="77777777" w:rsidR="008A5F64" w:rsidRPr="006E4EAE" w:rsidRDefault="008A5F64" w:rsidP="004E3E26">
      <w:pPr>
        <w:pStyle w:val="BodyText"/>
        <w:numPr>
          <w:ilvl w:val="0"/>
          <w:numId w:val="13"/>
        </w:numPr>
      </w:pPr>
      <w:r w:rsidRPr="004E3E26">
        <w:t>Provide</w:t>
      </w:r>
      <w:r w:rsidRPr="006E4EAE">
        <w:t xml:space="preserve"> overall program direction for the ROP.</w:t>
      </w:r>
    </w:p>
    <w:p w14:paraId="795C1C8F" w14:textId="507CDC3C" w:rsidR="005607D0" w:rsidRPr="006E4EAE" w:rsidRDefault="008A5F64" w:rsidP="004E3E26">
      <w:pPr>
        <w:pStyle w:val="BodyText"/>
        <w:numPr>
          <w:ilvl w:val="0"/>
          <w:numId w:val="13"/>
        </w:numPr>
      </w:pPr>
      <w:r w:rsidRPr="006E4EAE">
        <w:t xml:space="preserve">Develop and direct the implementation of policies, programs, and procedures for regional application of the SDP </w:t>
      </w:r>
      <w:r w:rsidR="00BC4A23" w:rsidRPr="006E4EAE">
        <w:t>guidance</w:t>
      </w:r>
      <w:r w:rsidRPr="006E4EAE">
        <w:t>.</w:t>
      </w:r>
    </w:p>
    <w:p w14:paraId="72006A68" w14:textId="77777777" w:rsidR="008A5F64" w:rsidRPr="006E4EAE" w:rsidRDefault="008A5F64" w:rsidP="004E3E26">
      <w:pPr>
        <w:pStyle w:val="BodyText"/>
        <w:numPr>
          <w:ilvl w:val="0"/>
          <w:numId w:val="13"/>
        </w:numPr>
      </w:pPr>
      <w:r w:rsidRPr="006E4EAE">
        <w:t>Assess the effectiveness, uniformity, and completeness of regional implementation of the SDP.</w:t>
      </w:r>
    </w:p>
    <w:p w14:paraId="19F46889" w14:textId="755C88F2" w:rsidR="008A5F64" w:rsidRPr="006E4EAE" w:rsidRDefault="008A5F64" w:rsidP="0046224E">
      <w:pPr>
        <w:pStyle w:val="Heading2"/>
      </w:pPr>
      <w:r w:rsidRPr="006E4EAE">
        <w:t>0</w:t>
      </w:r>
      <w:r w:rsidR="00F07F71" w:rsidRPr="006E4EAE">
        <w:t>5</w:t>
      </w:r>
      <w:r w:rsidRPr="006E4EAE">
        <w:t>.02</w:t>
      </w:r>
      <w:r w:rsidR="0057693B" w:rsidRPr="006E4EAE">
        <w:tab/>
      </w:r>
      <w:r w:rsidRPr="006E4EAE">
        <w:rPr>
          <w:u w:val="single"/>
        </w:rPr>
        <w:t xml:space="preserve">Director, </w:t>
      </w:r>
      <w:r w:rsidR="003237D4" w:rsidRPr="006E4EAE">
        <w:rPr>
          <w:u w:val="single"/>
        </w:rPr>
        <w:t xml:space="preserve">Office of </w:t>
      </w:r>
      <w:r w:rsidRPr="006E4EAE">
        <w:rPr>
          <w:u w:val="single"/>
        </w:rPr>
        <w:t xml:space="preserve">Nuclear Security </w:t>
      </w:r>
      <w:r w:rsidR="00BE6C79" w:rsidRPr="006E4EAE">
        <w:rPr>
          <w:u w:val="single"/>
        </w:rPr>
        <w:t xml:space="preserve">and </w:t>
      </w:r>
      <w:r w:rsidRPr="006E4EAE">
        <w:rPr>
          <w:u w:val="single"/>
        </w:rPr>
        <w:t>Incident Response</w:t>
      </w:r>
      <w:r w:rsidR="003237D4" w:rsidRPr="006E4EAE">
        <w:rPr>
          <w:u w:val="single"/>
        </w:rPr>
        <w:t xml:space="preserve"> (NSIR)</w:t>
      </w:r>
    </w:p>
    <w:p w14:paraId="061C4A11" w14:textId="1B970C37" w:rsidR="00C649C8" w:rsidRPr="006E4EAE" w:rsidRDefault="008A5F64" w:rsidP="004E3E26">
      <w:pPr>
        <w:pStyle w:val="BodyText"/>
        <w:numPr>
          <w:ilvl w:val="0"/>
          <w:numId w:val="14"/>
        </w:numPr>
      </w:pPr>
      <w:r w:rsidRPr="006E4EAE">
        <w:t xml:space="preserve">Provide overall program direction for the </w:t>
      </w:r>
      <w:r w:rsidR="00BC4A23" w:rsidRPr="006E4EAE">
        <w:t xml:space="preserve">emergency preparedness and </w:t>
      </w:r>
      <w:r w:rsidRPr="006E4EAE">
        <w:t xml:space="preserve">security </w:t>
      </w:r>
      <w:r w:rsidR="00BC4A23" w:rsidRPr="006E4EAE">
        <w:t xml:space="preserve">cornerstones of the </w:t>
      </w:r>
      <w:r w:rsidRPr="006E4EAE">
        <w:t>ROP.</w:t>
      </w:r>
    </w:p>
    <w:p w14:paraId="6B02BF0E" w14:textId="699ABD27" w:rsidR="00CC6FDA" w:rsidRPr="009D07EB" w:rsidRDefault="008A5F64" w:rsidP="004E3E26">
      <w:pPr>
        <w:pStyle w:val="BodyText"/>
        <w:numPr>
          <w:ilvl w:val="0"/>
          <w:numId w:val="14"/>
        </w:numPr>
      </w:pPr>
      <w:r w:rsidRPr="009D07EB">
        <w:t xml:space="preserve">Develop and direct the implementation of policies, programs, and procedures for regional application of the </w:t>
      </w:r>
      <w:r w:rsidR="00BC4A23" w:rsidRPr="009D07EB">
        <w:t xml:space="preserve">emergency preparedness and </w:t>
      </w:r>
      <w:r w:rsidRPr="009D07EB">
        <w:t xml:space="preserve">security SDP </w:t>
      </w:r>
      <w:r w:rsidR="00BC4A23" w:rsidRPr="009D07EB">
        <w:t>guidance</w:t>
      </w:r>
      <w:r w:rsidRPr="009D07EB">
        <w:t>.</w:t>
      </w:r>
    </w:p>
    <w:p w14:paraId="380530C5" w14:textId="491852C9" w:rsidR="00CC6FDA" w:rsidRPr="006E4EAE" w:rsidRDefault="00CC6FDA" w:rsidP="004E3E26">
      <w:pPr>
        <w:pStyle w:val="BodyText"/>
        <w:numPr>
          <w:ilvl w:val="0"/>
          <w:numId w:val="14"/>
        </w:numPr>
      </w:pPr>
      <w:r w:rsidRPr="006E4EAE">
        <w:t xml:space="preserve">Provide oversight and representatives as necessary to support the </w:t>
      </w:r>
      <w:r w:rsidR="001E7609" w:rsidRPr="006E4EAE">
        <w:t>S</w:t>
      </w:r>
      <w:r w:rsidRPr="006E4EAE">
        <w:t xml:space="preserve">ERP </w:t>
      </w:r>
      <w:proofErr w:type="gramStart"/>
      <w:r w:rsidRPr="006E4EAE">
        <w:t>in order to</w:t>
      </w:r>
      <w:proofErr w:type="gramEnd"/>
      <w:r w:rsidRPr="006E4EAE">
        <w:t xml:space="preserve"> ensure consistent and timely application of the process.</w:t>
      </w:r>
    </w:p>
    <w:p w14:paraId="622C50D3" w14:textId="5DC41F4A" w:rsidR="00CC6FDA" w:rsidRPr="006E4EAE" w:rsidRDefault="00CC6FDA" w:rsidP="004E3E26">
      <w:pPr>
        <w:pStyle w:val="BodyText"/>
        <w:numPr>
          <w:ilvl w:val="0"/>
          <w:numId w:val="14"/>
        </w:numPr>
      </w:pPr>
      <w:r w:rsidRPr="006E4EAE">
        <w:t xml:space="preserve">Support the development, maintenance, and periodic </w:t>
      </w:r>
      <w:r w:rsidR="008D414F" w:rsidRPr="006E4EAE">
        <w:t>implementation</w:t>
      </w:r>
      <w:r w:rsidRPr="006E4EAE">
        <w:t xml:space="preserve"> of appropriate training to ensure both technical staff and SERP decision</w:t>
      </w:r>
      <w:r w:rsidR="00C66EBF">
        <w:t>makers</w:t>
      </w:r>
      <w:r w:rsidRPr="006E4EAE">
        <w:t xml:space="preserve"> understand the program and process guidance.</w:t>
      </w:r>
    </w:p>
    <w:p w14:paraId="133C558E" w14:textId="04393D04" w:rsidR="008A5F64" w:rsidRPr="006E4EAE" w:rsidRDefault="008A5F64" w:rsidP="0046224E">
      <w:pPr>
        <w:pStyle w:val="Heading2"/>
      </w:pPr>
      <w:r w:rsidRPr="006E4EAE">
        <w:t>0</w:t>
      </w:r>
      <w:r w:rsidR="00F07F71" w:rsidRPr="006E4EAE">
        <w:t>5</w:t>
      </w:r>
      <w:r w:rsidRPr="006E4EAE">
        <w:t>.03</w:t>
      </w:r>
      <w:r w:rsidRPr="006E4EAE">
        <w:tab/>
      </w:r>
      <w:r w:rsidRPr="006E4EAE">
        <w:rPr>
          <w:u w:val="single"/>
        </w:rPr>
        <w:t xml:space="preserve">Director, Division of </w:t>
      </w:r>
      <w:r w:rsidR="00C25AB1">
        <w:rPr>
          <w:u w:val="single"/>
        </w:rPr>
        <w:t>Reactor Oversight</w:t>
      </w:r>
      <w:r w:rsidR="00F72BC8" w:rsidRPr="006E4EAE">
        <w:rPr>
          <w:u w:val="single"/>
        </w:rPr>
        <w:t xml:space="preserve"> </w:t>
      </w:r>
      <w:r w:rsidR="004E5B54">
        <w:rPr>
          <w:u w:val="single"/>
        </w:rPr>
        <w:t>(</w:t>
      </w:r>
      <w:r w:rsidR="00C25AB1">
        <w:rPr>
          <w:u w:val="single"/>
        </w:rPr>
        <w:t>DRO</w:t>
      </w:r>
      <w:r w:rsidR="004E5B54">
        <w:rPr>
          <w:u w:val="single"/>
        </w:rPr>
        <w:t xml:space="preserve">) </w:t>
      </w:r>
      <w:r w:rsidR="00433F2C" w:rsidRPr="006E4EAE">
        <w:rPr>
          <w:u w:val="single"/>
        </w:rPr>
        <w:t>(</w:t>
      </w:r>
      <w:r w:rsidR="00F72BC8" w:rsidRPr="006E4EAE">
        <w:rPr>
          <w:u w:val="single"/>
        </w:rPr>
        <w:t>NRR</w:t>
      </w:r>
      <w:r w:rsidR="00433F2C" w:rsidRPr="006E4EAE">
        <w:rPr>
          <w:u w:val="single"/>
        </w:rPr>
        <w:t>)</w:t>
      </w:r>
    </w:p>
    <w:p w14:paraId="36B9EEAE" w14:textId="614A3E19" w:rsidR="00306560" w:rsidRPr="000A4B13" w:rsidRDefault="008A5F64" w:rsidP="004E3E26">
      <w:pPr>
        <w:pStyle w:val="BodyText"/>
        <w:numPr>
          <w:ilvl w:val="0"/>
          <w:numId w:val="15"/>
        </w:numPr>
      </w:pPr>
      <w:r w:rsidRPr="006E4EAE">
        <w:t xml:space="preserve">Approve all </w:t>
      </w:r>
      <w:r w:rsidR="00BC4A23" w:rsidRPr="006E4EAE">
        <w:t xml:space="preserve">revisions to </w:t>
      </w:r>
      <w:r w:rsidRPr="006E4EAE">
        <w:t xml:space="preserve">SDP </w:t>
      </w:r>
      <w:r w:rsidR="00593801" w:rsidRPr="006E4EAE">
        <w:t xml:space="preserve">procedures </w:t>
      </w:r>
      <w:r w:rsidRPr="006E4EAE">
        <w:t>and direct the development of future SDP</w:t>
      </w:r>
      <w:r w:rsidR="00BC4A23" w:rsidRPr="006E4EAE">
        <w:t xml:space="preserve"> </w:t>
      </w:r>
      <w:r w:rsidR="00593801" w:rsidRPr="006E4EAE">
        <w:t>procedures</w:t>
      </w:r>
      <w:r w:rsidRPr="006E4EAE">
        <w:t xml:space="preserve"> and improvements through periodic revisions based on new risk insights and feedback from users.</w:t>
      </w:r>
    </w:p>
    <w:p w14:paraId="0F99A9CF" w14:textId="5DD9E1B8" w:rsidR="008E74E2" w:rsidRPr="000A4B13" w:rsidRDefault="00306560" w:rsidP="004E3E26">
      <w:pPr>
        <w:pStyle w:val="BodyText"/>
        <w:numPr>
          <w:ilvl w:val="0"/>
          <w:numId w:val="15"/>
        </w:numPr>
      </w:pPr>
      <w:r w:rsidRPr="006E4EAE">
        <w:t xml:space="preserve">Provide oversight and representatives as necessary to support the SERP </w:t>
      </w:r>
      <w:proofErr w:type="gramStart"/>
      <w:r w:rsidRPr="006E4EAE">
        <w:t>in order to</w:t>
      </w:r>
      <w:proofErr w:type="gramEnd"/>
      <w:r w:rsidRPr="006E4EAE">
        <w:t xml:space="preserve"> ensure consistent and timely application of the process.</w:t>
      </w:r>
    </w:p>
    <w:p w14:paraId="15142C37" w14:textId="49436572" w:rsidR="00306560" w:rsidRPr="006E4EAE" w:rsidRDefault="00306560" w:rsidP="004E3E26">
      <w:pPr>
        <w:pStyle w:val="BodyText"/>
        <w:numPr>
          <w:ilvl w:val="0"/>
          <w:numId w:val="15"/>
        </w:numPr>
      </w:pPr>
      <w:r w:rsidRPr="006E4EAE">
        <w:t xml:space="preserve">Develop, maintain, and periodically </w:t>
      </w:r>
      <w:r w:rsidR="008D414F" w:rsidRPr="006E4EAE">
        <w:t>provide</w:t>
      </w:r>
      <w:r w:rsidRPr="006E4EAE">
        <w:t xml:space="preserve"> appropriate training to ensure both technical staff and SERP decision</w:t>
      </w:r>
      <w:r w:rsidR="00C66EBF">
        <w:t>makers</w:t>
      </w:r>
      <w:r w:rsidRPr="006E4EAE">
        <w:t xml:space="preserve"> understand the program and process guidance, risk analysis techniques, and the treatment of uncertainty.</w:t>
      </w:r>
    </w:p>
    <w:p w14:paraId="52F7D17E" w14:textId="11345BA0" w:rsidR="008A5F64" w:rsidRPr="006E4EAE" w:rsidRDefault="008A5F64" w:rsidP="0046224E">
      <w:pPr>
        <w:pStyle w:val="Heading2"/>
      </w:pPr>
      <w:r w:rsidRPr="006E4EAE">
        <w:t>0</w:t>
      </w:r>
      <w:r w:rsidR="00F07F71" w:rsidRPr="006E4EAE">
        <w:t>5</w:t>
      </w:r>
      <w:r w:rsidRPr="006E4EAE">
        <w:t>.04</w:t>
      </w:r>
      <w:r w:rsidRPr="006E4EAE">
        <w:tab/>
      </w:r>
      <w:r w:rsidRPr="006E4EAE">
        <w:rPr>
          <w:u w:val="single"/>
        </w:rPr>
        <w:t>Director, Division of Risk Assessment</w:t>
      </w:r>
      <w:r w:rsidR="00F72BC8" w:rsidRPr="006E4EAE">
        <w:rPr>
          <w:u w:val="single"/>
        </w:rPr>
        <w:t xml:space="preserve"> </w:t>
      </w:r>
      <w:r w:rsidR="004E5B54">
        <w:rPr>
          <w:u w:val="single"/>
        </w:rPr>
        <w:t xml:space="preserve">(DRA) </w:t>
      </w:r>
      <w:r w:rsidR="00433F2C" w:rsidRPr="006E4EAE">
        <w:rPr>
          <w:u w:val="single"/>
        </w:rPr>
        <w:t>(</w:t>
      </w:r>
      <w:r w:rsidR="00F72BC8" w:rsidRPr="006E4EAE">
        <w:rPr>
          <w:u w:val="single"/>
        </w:rPr>
        <w:t>NRR</w:t>
      </w:r>
      <w:r w:rsidR="00433F2C" w:rsidRPr="006E4EAE">
        <w:rPr>
          <w:u w:val="single"/>
        </w:rPr>
        <w:t>)</w:t>
      </w:r>
    </w:p>
    <w:p w14:paraId="6137DFF5" w14:textId="5A373397" w:rsidR="00A378EE" w:rsidRDefault="008A5F64" w:rsidP="004E3E26">
      <w:pPr>
        <w:pStyle w:val="BodyText"/>
        <w:numPr>
          <w:ilvl w:val="0"/>
          <w:numId w:val="16"/>
        </w:numPr>
      </w:pPr>
      <w:r w:rsidRPr="006E4EAE">
        <w:t>Recommends improvements to all SDP</w:t>
      </w:r>
      <w:r w:rsidR="008E74E2" w:rsidRPr="006E4EAE">
        <w:t xml:space="preserve"> tools</w:t>
      </w:r>
      <w:r w:rsidRPr="006E4EAE">
        <w:t xml:space="preserve"> using a probabilistic risk framework and </w:t>
      </w:r>
      <w:r w:rsidR="00C7558C" w:rsidRPr="006E4EAE">
        <w:t>approves</w:t>
      </w:r>
      <w:r w:rsidR="008E74E2" w:rsidRPr="006E4EAE">
        <w:t xml:space="preserve"> </w:t>
      </w:r>
      <w:r w:rsidRPr="006E4EAE">
        <w:t>changes to plant-specific risk insight information used by the SDP, based on new risk insights and feedback from users.</w:t>
      </w:r>
    </w:p>
    <w:p w14:paraId="34F1EBAE" w14:textId="77777777" w:rsidR="006579C5" w:rsidRPr="006E4EAE" w:rsidRDefault="008A5F64" w:rsidP="004E3E26">
      <w:pPr>
        <w:pStyle w:val="BodyText"/>
        <w:numPr>
          <w:ilvl w:val="0"/>
          <w:numId w:val="16"/>
        </w:numPr>
      </w:pPr>
      <w:r w:rsidRPr="006E4EAE">
        <w:t xml:space="preserve">Provide oversight and representatives as necessary to support the SERP </w:t>
      </w:r>
      <w:proofErr w:type="gramStart"/>
      <w:r w:rsidRPr="006E4EAE">
        <w:t>in order to</w:t>
      </w:r>
      <w:proofErr w:type="gramEnd"/>
      <w:r w:rsidRPr="006E4EAE">
        <w:t xml:space="preserve"> ensure consistent and timely application of the process.</w:t>
      </w:r>
    </w:p>
    <w:p w14:paraId="63468B01" w14:textId="2FC058E3" w:rsidR="008E74E2" w:rsidRPr="006E4EAE" w:rsidRDefault="008E74E2" w:rsidP="004E3E26">
      <w:pPr>
        <w:pStyle w:val="BodyText"/>
        <w:numPr>
          <w:ilvl w:val="0"/>
          <w:numId w:val="16"/>
        </w:numPr>
      </w:pPr>
      <w:r w:rsidRPr="006E4EAE">
        <w:lastRenderedPageBreak/>
        <w:t xml:space="preserve">Support the development, maintenance, and periodic </w:t>
      </w:r>
      <w:r w:rsidR="008D414F" w:rsidRPr="006E4EAE">
        <w:t>implementation</w:t>
      </w:r>
      <w:r w:rsidRPr="006E4EAE">
        <w:t xml:space="preserve"> of appropriate training to ensure both technical staff and SERP decision</w:t>
      </w:r>
      <w:r w:rsidR="00C66EBF">
        <w:t>makers</w:t>
      </w:r>
      <w:r w:rsidRPr="006E4EAE">
        <w:t xml:space="preserve"> understand the program and process guidance, risk analysis techniques, and the treatment of uncertainty.</w:t>
      </w:r>
    </w:p>
    <w:p w14:paraId="1B6B6B37" w14:textId="46D3088B" w:rsidR="005D3631" w:rsidRPr="006E4EAE" w:rsidRDefault="002359D9" w:rsidP="004E3E26">
      <w:pPr>
        <w:pStyle w:val="BodyText"/>
        <w:numPr>
          <w:ilvl w:val="0"/>
          <w:numId w:val="16"/>
        </w:numPr>
      </w:pPr>
      <w:r w:rsidRPr="006E4EAE">
        <w:t>P</w:t>
      </w:r>
      <w:r w:rsidR="00587F79" w:rsidRPr="006E4EAE">
        <w:t>rovide risk analysts with a general expectation that balances the amount of time and resources allocated in determining the safety significance of an inspection finding and the goal of providing a timely response.</w:t>
      </w:r>
    </w:p>
    <w:p w14:paraId="4AAFE563" w14:textId="2046864F" w:rsidR="008A5F64" w:rsidRPr="006E4EAE" w:rsidRDefault="008A5F64" w:rsidP="0046224E">
      <w:pPr>
        <w:pStyle w:val="Heading2"/>
      </w:pPr>
      <w:r w:rsidRPr="006E4EAE">
        <w:t>0</w:t>
      </w:r>
      <w:r w:rsidR="00F07F71" w:rsidRPr="006E4EAE">
        <w:t>5</w:t>
      </w:r>
      <w:r w:rsidRPr="006E4EAE">
        <w:t>.05</w:t>
      </w:r>
      <w:r w:rsidRPr="006E4EAE">
        <w:tab/>
      </w:r>
      <w:r w:rsidRPr="006E4EAE">
        <w:rPr>
          <w:u w:val="single"/>
        </w:rPr>
        <w:t xml:space="preserve">Director, </w:t>
      </w:r>
      <w:r w:rsidR="0010011A" w:rsidRPr="006E4EAE">
        <w:rPr>
          <w:u w:val="single"/>
        </w:rPr>
        <w:t>OE</w:t>
      </w:r>
    </w:p>
    <w:p w14:paraId="30795579" w14:textId="2B23387C" w:rsidR="00D417F5" w:rsidRPr="006E4EAE" w:rsidRDefault="008A5F64" w:rsidP="004E3E26">
      <w:pPr>
        <w:pStyle w:val="BodyText"/>
        <w:numPr>
          <w:ilvl w:val="0"/>
          <w:numId w:val="17"/>
        </w:numPr>
      </w:pPr>
      <w:r w:rsidRPr="006E4EAE">
        <w:t xml:space="preserve">Ensure consistent application of the enforcement process to violations of NRC regulations with the appropriate focus on the significance of the </w:t>
      </w:r>
      <w:r w:rsidR="00D417F5" w:rsidRPr="006E4EAE">
        <w:t xml:space="preserve">inspection </w:t>
      </w:r>
      <w:r w:rsidRPr="006E4EAE">
        <w:t>finding.</w:t>
      </w:r>
    </w:p>
    <w:p w14:paraId="110A3A85" w14:textId="1AE328C4" w:rsidR="00D4062B" w:rsidRDefault="008A5F64" w:rsidP="004E3E26">
      <w:pPr>
        <w:pStyle w:val="BodyText"/>
        <w:numPr>
          <w:ilvl w:val="0"/>
          <w:numId w:val="17"/>
        </w:numPr>
      </w:pPr>
      <w:r w:rsidRPr="006E4EAE">
        <w:t xml:space="preserve">Provide representatives as necessary to support the SERP </w:t>
      </w:r>
      <w:proofErr w:type="gramStart"/>
      <w:r w:rsidRPr="006E4EAE">
        <w:t>in order to</w:t>
      </w:r>
      <w:proofErr w:type="gramEnd"/>
      <w:r w:rsidRPr="006E4EAE">
        <w:t xml:space="preserve"> ensure consistent application of the enforcement process.</w:t>
      </w:r>
    </w:p>
    <w:p w14:paraId="5073C45A" w14:textId="77777777" w:rsidR="002A7E82" w:rsidRPr="006E4EAE" w:rsidRDefault="002A7E82" w:rsidP="004E3E26">
      <w:pPr>
        <w:pStyle w:val="BodyText"/>
        <w:numPr>
          <w:ilvl w:val="0"/>
          <w:numId w:val="17"/>
        </w:numPr>
      </w:pPr>
      <w:r w:rsidRPr="006E4EAE">
        <w:t xml:space="preserve">Coordinate with NRR </w:t>
      </w:r>
      <w:r w:rsidR="00AB45B5" w:rsidRPr="006E4EAE">
        <w:t xml:space="preserve">(and NSIR when necessary) </w:t>
      </w:r>
      <w:r w:rsidR="00744266" w:rsidRPr="006E4EAE">
        <w:t xml:space="preserve">when </w:t>
      </w:r>
      <w:r w:rsidRPr="006E4EAE">
        <w:t>revisin</w:t>
      </w:r>
      <w:r w:rsidR="00744266" w:rsidRPr="006E4EAE">
        <w:t>g</w:t>
      </w:r>
      <w:r w:rsidRPr="006E4EAE">
        <w:t xml:space="preserve"> agency documents </w:t>
      </w:r>
      <w:r w:rsidR="0099792A" w:rsidRPr="006E4EAE">
        <w:t xml:space="preserve">used for </w:t>
      </w:r>
      <w:r w:rsidR="00744266" w:rsidRPr="006E4EAE">
        <w:t>c</w:t>
      </w:r>
      <w:r w:rsidRPr="006E4EAE">
        <w:t>ommunicat</w:t>
      </w:r>
      <w:r w:rsidR="0099792A" w:rsidRPr="006E4EAE">
        <w:t xml:space="preserve">ing </w:t>
      </w:r>
      <w:r w:rsidR="00744266" w:rsidRPr="006E4EAE">
        <w:t xml:space="preserve">to the </w:t>
      </w:r>
      <w:r w:rsidRPr="006E4EAE">
        <w:t>licensee</w:t>
      </w:r>
      <w:r w:rsidR="0099792A" w:rsidRPr="006E4EAE">
        <w:t xml:space="preserve"> about </w:t>
      </w:r>
      <w:r w:rsidRPr="006E4EAE">
        <w:t>apparent violations and final determinations associated with the ROP.</w:t>
      </w:r>
    </w:p>
    <w:p w14:paraId="3AA80019" w14:textId="16B16447" w:rsidR="008E74E2" w:rsidRPr="006E4EAE" w:rsidRDefault="008E74E2" w:rsidP="004E3E26">
      <w:pPr>
        <w:pStyle w:val="BodyText"/>
        <w:numPr>
          <w:ilvl w:val="0"/>
          <w:numId w:val="17"/>
        </w:numPr>
      </w:pPr>
      <w:r w:rsidRPr="006E4EAE">
        <w:t xml:space="preserve">Support the development, maintenance, and periodic </w:t>
      </w:r>
      <w:r w:rsidR="008D414F" w:rsidRPr="006E4EAE">
        <w:t>implementation</w:t>
      </w:r>
      <w:r w:rsidRPr="006E4EAE">
        <w:t xml:space="preserve"> of appropriate training to ensure both technical staff and SERP decision</w:t>
      </w:r>
      <w:r w:rsidR="00C66EBF">
        <w:t>makers</w:t>
      </w:r>
      <w:r w:rsidRPr="006E4EAE">
        <w:t xml:space="preserve"> understand the program and process guidance, risk analysis techniques, and the treatment of uncertainty.</w:t>
      </w:r>
    </w:p>
    <w:p w14:paraId="7BDAB0F9" w14:textId="6D675007" w:rsidR="008A5F64" w:rsidRPr="006E4EAE" w:rsidRDefault="008A5F64" w:rsidP="0046224E">
      <w:pPr>
        <w:pStyle w:val="Heading2"/>
      </w:pPr>
      <w:r w:rsidRPr="006E4EAE">
        <w:t>0</w:t>
      </w:r>
      <w:r w:rsidR="00F07F71" w:rsidRPr="006E4EAE">
        <w:t>5</w:t>
      </w:r>
      <w:r w:rsidRPr="006E4EAE">
        <w:t>.06</w:t>
      </w:r>
      <w:r w:rsidRPr="006E4EAE">
        <w:tab/>
      </w:r>
      <w:r w:rsidRPr="006E4EAE">
        <w:rPr>
          <w:u w:val="single"/>
        </w:rPr>
        <w:t xml:space="preserve">Director, Office of </w:t>
      </w:r>
      <w:r w:rsidR="00855F2D" w:rsidRPr="006E4EAE">
        <w:rPr>
          <w:u w:val="single"/>
        </w:rPr>
        <w:t xml:space="preserve">Nuclear Regulatory </w:t>
      </w:r>
      <w:r w:rsidRPr="006E4EAE">
        <w:rPr>
          <w:u w:val="single"/>
        </w:rPr>
        <w:t>Research</w:t>
      </w:r>
      <w:r w:rsidR="00487471">
        <w:rPr>
          <w:u w:val="single"/>
        </w:rPr>
        <w:t xml:space="preserve"> (RES)</w:t>
      </w:r>
    </w:p>
    <w:p w14:paraId="76956947" w14:textId="5F95F003" w:rsidR="008A5F64" w:rsidRPr="006E4EAE" w:rsidRDefault="00D31B9A" w:rsidP="004E3E26">
      <w:pPr>
        <w:pStyle w:val="BodyText"/>
        <w:numPr>
          <w:ilvl w:val="0"/>
          <w:numId w:val="18"/>
        </w:numPr>
      </w:pPr>
      <w:r w:rsidRPr="006E4EAE">
        <w:t>Based on user need requests, p</w:t>
      </w:r>
      <w:r w:rsidR="008A5F64" w:rsidRPr="006E4EAE">
        <w:t>rovide support in the development and refinement of the SDP</w:t>
      </w:r>
      <w:r w:rsidR="008E74E2" w:rsidRPr="006E4EAE">
        <w:t xml:space="preserve"> tools and </w:t>
      </w:r>
      <w:r w:rsidRPr="006E4EAE">
        <w:t>research activities</w:t>
      </w:r>
      <w:r w:rsidR="008E74E2" w:rsidRPr="006E4EAE">
        <w:t xml:space="preserve"> (e.g., SAPHIRE, SPAR</w:t>
      </w:r>
      <w:r w:rsidR="00487471">
        <w:t xml:space="preserve"> m</w:t>
      </w:r>
      <w:r w:rsidR="00ED58C5" w:rsidRPr="006E4EAE">
        <w:t>odels</w:t>
      </w:r>
      <w:r w:rsidR="008E74E2" w:rsidRPr="006E4EAE">
        <w:t>, NUREGs</w:t>
      </w:r>
      <w:r w:rsidRPr="006E4EAE">
        <w:t>, NURE</w:t>
      </w:r>
      <w:r w:rsidR="005E7A37" w:rsidRPr="006E4EAE">
        <w:t>G</w:t>
      </w:r>
      <w:r w:rsidRPr="006E4EAE">
        <w:t>/CRs</w:t>
      </w:r>
      <w:r w:rsidR="008E74E2" w:rsidRPr="006E4EAE">
        <w:t>)</w:t>
      </w:r>
      <w:r w:rsidR="008A5F64" w:rsidRPr="006E4EAE">
        <w:t xml:space="preserve"> </w:t>
      </w:r>
      <w:r w:rsidRPr="006E4EAE">
        <w:t>to enhance the overall implementation of the SDP</w:t>
      </w:r>
      <w:r w:rsidR="008A5F64" w:rsidRPr="006E4EAE">
        <w:t>.</w:t>
      </w:r>
    </w:p>
    <w:p w14:paraId="338DEA74" w14:textId="77777777" w:rsidR="008A5F64" w:rsidRPr="006E4EAE" w:rsidRDefault="008A5F64" w:rsidP="004E3E26">
      <w:pPr>
        <w:pStyle w:val="BodyText"/>
        <w:numPr>
          <w:ilvl w:val="0"/>
          <w:numId w:val="18"/>
        </w:numPr>
      </w:pPr>
      <w:r w:rsidRPr="006E4EAE">
        <w:t>Provide representatives, when requested, to support the SERP.</w:t>
      </w:r>
    </w:p>
    <w:p w14:paraId="47CB3B9B" w14:textId="5E2BAD46" w:rsidR="008A5F64" w:rsidRPr="006E4EAE" w:rsidRDefault="008A5F64" w:rsidP="0046224E">
      <w:pPr>
        <w:pStyle w:val="Heading2"/>
      </w:pPr>
      <w:r w:rsidRPr="006E4EAE">
        <w:t>0</w:t>
      </w:r>
      <w:r w:rsidR="00F07F71" w:rsidRPr="006E4EAE">
        <w:t>5</w:t>
      </w:r>
      <w:r w:rsidRPr="006E4EAE">
        <w:t>.07</w:t>
      </w:r>
      <w:r w:rsidRPr="006E4EAE">
        <w:tab/>
      </w:r>
      <w:r w:rsidRPr="006E4EAE">
        <w:rPr>
          <w:u w:val="single"/>
        </w:rPr>
        <w:t>Regional Administrators</w:t>
      </w:r>
    </w:p>
    <w:p w14:paraId="40DE739F" w14:textId="77777777" w:rsidR="008A5F64" w:rsidRPr="006E4EAE" w:rsidRDefault="008A5F64" w:rsidP="004E3E26">
      <w:pPr>
        <w:pStyle w:val="BodyText"/>
        <w:numPr>
          <w:ilvl w:val="0"/>
          <w:numId w:val="19"/>
        </w:numPr>
      </w:pPr>
      <w:r w:rsidRPr="006E4EAE">
        <w:t>Provide program direction for management and implementation of the SDP to activities performed by the Regional Office.</w:t>
      </w:r>
    </w:p>
    <w:p w14:paraId="61661616" w14:textId="7C9FDC9B" w:rsidR="00F331E1" w:rsidRPr="006E4EAE" w:rsidRDefault="008A5F64" w:rsidP="004E3E26">
      <w:pPr>
        <w:pStyle w:val="BodyText"/>
        <w:numPr>
          <w:ilvl w:val="0"/>
          <w:numId w:val="19"/>
        </w:numPr>
      </w:pPr>
      <w:r w:rsidRPr="006E4EAE">
        <w:t xml:space="preserve">Maintain overall responsibility for, and apply regional resources as necessary, to determine the significance of specific inspection findings in a timely manner, using </w:t>
      </w:r>
      <w:r w:rsidR="00663AF2" w:rsidRPr="006E4EAE">
        <w:t xml:space="preserve">best </w:t>
      </w:r>
      <w:r w:rsidR="009A298B" w:rsidRPr="006E4EAE">
        <w:t xml:space="preserve">available </w:t>
      </w:r>
      <w:r w:rsidRPr="006E4EAE">
        <w:t>information consistent with the SDP timeliness goal and associated SDP timeliness metrics.</w:t>
      </w:r>
    </w:p>
    <w:p w14:paraId="1B57213A" w14:textId="623BFCD5" w:rsidR="00F331E1" w:rsidRPr="006E4EAE" w:rsidRDefault="00F331E1" w:rsidP="0046224E">
      <w:pPr>
        <w:pStyle w:val="Heading2"/>
      </w:pPr>
      <w:r w:rsidRPr="006E4EAE">
        <w:t>0</w:t>
      </w:r>
      <w:r w:rsidR="00F07F71" w:rsidRPr="006E4EAE">
        <w:t>5</w:t>
      </w:r>
      <w:r w:rsidRPr="006E4EAE">
        <w:t>.08</w:t>
      </w:r>
      <w:r w:rsidRPr="006E4EAE">
        <w:tab/>
      </w:r>
      <w:r w:rsidRPr="006E4EAE">
        <w:rPr>
          <w:u w:val="single"/>
        </w:rPr>
        <w:t xml:space="preserve">Director, Division of </w:t>
      </w:r>
      <w:ins w:id="9" w:author="Author">
        <w:r w:rsidR="00B72B0B">
          <w:rPr>
            <w:u w:val="single"/>
          </w:rPr>
          <w:t>Operating Reactor Safety</w:t>
        </w:r>
        <w:r w:rsidR="00876974">
          <w:rPr>
            <w:u w:val="single"/>
          </w:rPr>
          <w:t xml:space="preserve"> and/or Radiological Safety and Security</w:t>
        </w:r>
      </w:ins>
    </w:p>
    <w:p w14:paraId="2CBCEBC6" w14:textId="77777777" w:rsidR="006579C5" w:rsidRPr="006E4EAE" w:rsidRDefault="00F331E1" w:rsidP="004E3E26">
      <w:pPr>
        <w:pStyle w:val="BodyText"/>
        <w:numPr>
          <w:ilvl w:val="0"/>
          <w:numId w:val="20"/>
        </w:numPr>
      </w:pPr>
      <w:r w:rsidRPr="006E4EAE">
        <w:t xml:space="preserve">Provide oversight and representatives as necessary to support the SERP </w:t>
      </w:r>
      <w:proofErr w:type="gramStart"/>
      <w:r w:rsidRPr="006E4EAE">
        <w:t>in order to</w:t>
      </w:r>
      <w:proofErr w:type="gramEnd"/>
      <w:r w:rsidRPr="006E4EAE">
        <w:t xml:space="preserve"> ensure consistent and timely application of the process.</w:t>
      </w:r>
    </w:p>
    <w:p w14:paraId="1AB5234D" w14:textId="50A80FEF" w:rsidR="008A5F64" w:rsidRPr="006E4EAE" w:rsidRDefault="00F331E1" w:rsidP="004E3E26">
      <w:pPr>
        <w:pStyle w:val="BodyText"/>
        <w:numPr>
          <w:ilvl w:val="0"/>
          <w:numId w:val="20"/>
        </w:numPr>
      </w:pPr>
      <w:r w:rsidRPr="006E4EAE">
        <w:t xml:space="preserve">Support the development, maintenance, and periodic </w:t>
      </w:r>
      <w:r w:rsidR="008D414F" w:rsidRPr="006E4EAE">
        <w:t>implementation</w:t>
      </w:r>
      <w:r w:rsidRPr="006E4EAE">
        <w:t xml:space="preserve"> of appropriate training to ensure both technical staff and SERP decision</w:t>
      </w:r>
      <w:r w:rsidR="00C66EBF">
        <w:t>makers</w:t>
      </w:r>
      <w:r w:rsidRPr="006E4EAE">
        <w:t xml:space="preserve"> understand the program and process guidance, risk analysis techniques, and the treatment of uncertainty.</w:t>
      </w:r>
    </w:p>
    <w:p w14:paraId="4E720290" w14:textId="77777777" w:rsidR="005607D0" w:rsidRPr="006E4EAE" w:rsidRDefault="004152A7" w:rsidP="004E3E26">
      <w:pPr>
        <w:pStyle w:val="BodyText"/>
        <w:numPr>
          <w:ilvl w:val="0"/>
          <w:numId w:val="20"/>
        </w:numPr>
      </w:pPr>
      <w:r w:rsidRPr="006E4EAE">
        <w:lastRenderedPageBreak/>
        <w:t>Provide regional staff with a general</w:t>
      </w:r>
      <w:r w:rsidR="00587F79" w:rsidRPr="006E4EAE">
        <w:t xml:space="preserve"> expectation t</w:t>
      </w:r>
      <w:r w:rsidR="00541AF7" w:rsidRPr="006E4EAE">
        <w:t>o</w:t>
      </w:r>
      <w:r w:rsidR="00587F79" w:rsidRPr="006E4EAE">
        <w:t xml:space="preserve"> balance the </w:t>
      </w:r>
      <w:r w:rsidRPr="006E4EAE">
        <w:t>amount of time and resources</w:t>
      </w:r>
      <w:r w:rsidR="00587F79" w:rsidRPr="006E4EAE">
        <w:t xml:space="preserve"> allocated in</w:t>
      </w:r>
      <w:r w:rsidRPr="006E4EAE">
        <w:t xml:space="preserve"> determining the safety significance of an inspection finding</w:t>
      </w:r>
      <w:r w:rsidR="00587F79" w:rsidRPr="006E4EAE">
        <w:t xml:space="preserve"> and the goal of providing a timely response.</w:t>
      </w:r>
    </w:p>
    <w:p w14:paraId="1051A34D" w14:textId="715099B3" w:rsidR="008A5F64" w:rsidRPr="006E4EAE" w:rsidRDefault="005607D0" w:rsidP="004E3E26">
      <w:pPr>
        <w:pStyle w:val="BodyText"/>
        <w:numPr>
          <w:ilvl w:val="0"/>
          <w:numId w:val="20"/>
        </w:numPr>
      </w:pPr>
      <w:r w:rsidRPr="006E4EAE">
        <w:t xml:space="preserve">Communicate with licensee management on potentially </w:t>
      </w:r>
      <w:r w:rsidR="00422E20" w:rsidRPr="006E4EAE">
        <w:t>GTG</w:t>
      </w:r>
      <w:r w:rsidRPr="006E4EAE">
        <w:t xml:space="preserve"> inspection findings consistent with the IFRB process outlined in IMC 0609</w:t>
      </w:r>
      <w:r w:rsidR="00487471">
        <w:t>,</w:t>
      </w:r>
      <w:r w:rsidRPr="006E4EAE">
        <w:t xml:space="preserve"> Attachment</w:t>
      </w:r>
      <w:r w:rsidR="008559EA">
        <w:t> 5</w:t>
      </w:r>
      <w:r w:rsidRPr="006E4EAE">
        <w:t>.</w:t>
      </w:r>
    </w:p>
    <w:p w14:paraId="26F2756D" w14:textId="114DEF18" w:rsidR="008A5F64" w:rsidRPr="006E4EAE" w:rsidRDefault="008A5F64" w:rsidP="0046224E">
      <w:pPr>
        <w:pStyle w:val="Heading2"/>
      </w:pPr>
      <w:r w:rsidRPr="006E4EAE">
        <w:t>0</w:t>
      </w:r>
      <w:r w:rsidR="00F07F71" w:rsidRPr="006E4EAE">
        <w:t>5</w:t>
      </w:r>
      <w:r w:rsidRPr="006E4EAE">
        <w:t>.0</w:t>
      </w:r>
      <w:r w:rsidR="00F331E1" w:rsidRPr="006E4EAE">
        <w:t>9</w:t>
      </w:r>
      <w:r w:rsidRPr="006E4EAE">
        <w:tab/>
      </w:r>
      <w:r w:rsidRPr="006E4EAE">
        <w:rPr>
          <w:u w:val="single"/>
        </w:rPr>
        <w:t>Senior Reactor Analysts</w:t>
      </w:r>
      <w:r w:rsidR="001E2177" w:rsidRPr="006E4EAE">
        <w:rPr>
          <w:u w:val="single"/>
        </w:rPr>
        <w:t xml:space="preserve"> (SRAs)</w:t>
      </w:r>
    </w:p>
    <w:p w14:paraId="40CBF0E0" w14:textId="66BE705F" w:rsidR="00D417F5" w:rsidRPr="006E4EAE" w:rsidRDefault="008A5F64" w:rsidP="004E3E26">
      <w:pPr>
        <w:pStyle w:val="BodyText"/>
        <w:numPr>
          <w:ilvl w:val="0"/>
          <w:numId w:val="21"/>
        </w:numPr>
      </w:pPr>
      <w:r w:rsidRPr="006E4EAE">
        <w:t>Support NRC objectives related to the utilization of risk insights in the reactor inspection program</w:t>
      </w:r>
      <w:r w:rsidR="008141FA" w:rsidRPr="006E4EAE">
        <w:t>, the SDP, and other</w:t>
      </w:r>
      <w:r w:rsidRPr="006E4EAE">
        <w:t xml:space="preserve"> risk-informed </w:t>
      </w:r>
      <w:r w:rsidR="008141FA" w:rsidRPr="006E4EAE">
        <w:t xml:space="preserve">applications in the </w:t>
      </w:r>
      <w:r w:rsidRPr="006E4EAE">
        <w:t>ROP.</w:t>
      </w:r>
    </w:p>
    <w:p w14:paraId="5F2A9561" w14:textId="55C826F8" w:rsidR="00D4062B" w:rsidRPr="006E4EAE" w:rsidRDefault="00DA740C" w:rsidP="004E3E26">
      <w:pPr>
        <w:pStyle w:val="BodyText"/>
        <w:numPr>
          <w:ilvl w:val="0"/>
          <w:numId w:val="21"/>
        </w:numPr>
      </w:pPr>
      <w:r w:rsidRPr="006E4EAE">
        <w:t>Provide regional management with updates on the expected resources needed to appropriately characterize the safety significance of an inspection finding.</w:t>
      </w:r>
    </w:p>
    <w:p w14:paraId="0EEFF6AF" w14:textId="00EBBEE5" w:rsidR="0066018E" w:rsidRPr="006E4EAE" w:rsidRDefault="008A5F64" w:rsidP="004E3E26">
      <w:pPr>
        <w:pStyle w:val="BodyText"/>
        <w:numPr>
          <w:ilvl w:val="0"/>
          <w:numId w:val="21"/>
        </w:numPr>
      </w:pPr>
      <w:r w:rsidRPr="006E4EAE">
        <w:t>Support the specific objectives as presented in Attachment</w:t>
      </w:r>
      <w:r w:rsidR="008559EA">
        <w:t> 3</w:t>
      </w:r>
      <w:r w:rsidR="0064538B" w:rsidRPr="006E4EAE">
        <w:t xml:space="preserve"> to this </w:t>
      </w:r>
      <w:r w:rsidR="00892521" w:rsidRPr="006E4EAE">
        <w:t>IMC</w:t>
      </w:r>
      <w:r w:rsidR="0064538B" w:rsidRPr="006E4EAE">
        <w:t>.</w:t>
      </w:r>
    </w:p>
    <w:p w14:paraId="66666599" w14:textId="72B8EB90" w:rsidR="008A5F64" w:rsidRPr="006E4EAE" w:rsidRDefault="008A5F64" w:rsidP="00F14D5C">
      <w:pPr>
        <w:pStyle w:val="Heading1"/>
        <w:rPr>
          <w:color w:val="000000"/>
        </w:rPr>
      </w:pPr>
      <w:r w:rsidRPr="006E4EAE">
        <w:rPr>
          <w:color w:val="000000"/>
        </w:rPr>
        <w:t>0609-0</w:t>
      </w:r>
      <w:r w:rsidR="00F07F71" w:rsidRPr="006E4EAE">
        <w:rPr>
          <w:color w:val="000000"/>
        </w:rPr>
        <w:t>6</w:t>
      </w:r>
      <w:r w:rsidRPr="006E4EAE">
        <w:rPr>
          <w:color w:val="000000"/>
        </w:rPr>
        <w:tab/>
      </w:r>
      <w:r w:rsidR="002F4870" w:rsidRPr="006E4EAE">
        <w:rPr>
          <w:color w:val="000000"/>
        </w:rPr>
        <w:t xml:space="preserve">SIGNIFICANCE AND </w:t>
      </w:r>
      <w:r w:rsidRPr="006E4EAE">
        <w:rPr>
          <w:color w:val="000000"/>
        </w:rPr>
        <w:t>ENFORCEMENT REVIEW PANEL PROCEDURES</w:t>
      </w:r>
    </w:p>
    <w:p w14:paraId="20E475AD" w14:textId="036BC06C" w:rsidR="008A5F64" w:rsidRPr="006E4EAE" w:rsidRDefault="008A5F64" w:rsidP="00CA11A2">
      <w:pPr>
        <w:pStyle w:val="BodyText"/>
      </w:pPr>
      <w:r w:rsidRPr="006E4EAE">
        <w:t xml:space="preserve">The following basic process is described in detail in </w:t>
      </w:r>
      <w:r w:rsidR="00A378EE" w:rsidRPr="006E4EAE">
        <w:t>IMC 0609</w:t>
      </w:r>
      <w:r w:rsidR="00487471">
        <w:t>,</w:t>
      </w:r>
      <w:r w:rsidR="00A378EE" w:rsidRPr="006E4EAE">
        <w:t xml:space="preserve"> </w:t>
      </w:r>
      <w:r w:rsidRPr="006E4EAE">
        <w:t>Attachment</w:t>
      </w:r>
      <w:r w:rsidR="008559EA">
        <w:t> 1</w:t>
      </w:r>
      <w:r w:rsidR="00A378EE" w:rsidRPr="006E4EAE">
        <w:t>, “Significance and Enforcement Review Panel</w:t>
      </w:r>
      <w:r w:rsidR="00FD178B" w:rsidRPr="006E4EAE">
        <w:t xml:space="preserve"> </w:t>
      </w:r>
      <w:ins w:id="10" w:author="Author">
        <w:r w:rsidR="00EB3C80">
          <w:t xml:space="preserve">(SERP) </w:t>
        </w:r>
      </w:ins>
      <w:r w:rsidR="00FD178B" w:rsidRPr="006E4EAE">
        <w:t>Process</w:t>
      </w:r>
      <w:r w:rsidRPr="006E4EAE">
        <w:t>.</w:t>
      </w:r>
      <w:r w:rsidR="00A378EE" w:rsidRPr="006E4EAE">
        <w:t>”</w:t>
      </w:r>
    </w:p>
    <w:p w14:paraId="6D3C2957" w14:textId="5A97F4B9" w:rsidR="009D07EB" w:rsidRDefault="008A5F64" w:rsidP="001D1276">
      <w:pPr>
        <w:pStyle w:val="Heading2"/>
      </w:pPr>
      <w:r w:rsidRPr="006E4EAE">
        <w:t>0</w:t>
      </w:r>
      <w:r w:rsidR="00F07F71" w:rsidRPr="006E4EAE">
        <w:t>6</w:t>
      </w:r>
      <w:r w:rsidRPr="006E4EAE">
        <w:t>.01</w:t>
      </w:r>
      <w:r w:rsidRPr="006E4EAE">
        <w:tab/>
      </w:r>
      <w:r w:rsidRPr="001D1276">
        <w:rPr>
          <w:u w:val="single"/>
        </w:rPr>
        <w:t xml:space="preserve">Development of </w:t>
      </w:r>
      <w:r w:rsidR="00CF2C97" w:rsidRPr="001D1276">
        <w:rPr>
          <w:u w:val="single"/>
        </w:rPr>
        <w:t xml:space="preserve">and Initial Characterization of </w:t>
      </w:r>
      <w:r w:rsidRPr="001D1276">
        <w:rPr>
          <w:u w:val="single"/>
        </w:rPr>
        <w:t>Inspection Findings</w:t>
      </w:r>
    </w:p>
    <w:p w14:paraId="4FECE103" w14:textId="0C0F561D" w:rsidR="00D4062B" w:rsidRPr="006E4EAE" w:rsidRDefault="00CF2C97" w:rsidP="009D07EB">
      <w:pPr>
        <w:pStyle w:val="BodyText3"/>
      </w:pPr>
      <w:r w:rsidRPr="006E4EAE">
        <w:t xml:space="preserve">Initial significance determination is normally performed by the inspector using </w:t>
      </w:r>
      <w:r w:rsidR="006959E2" w:rsidRPr="006E4EAE">
        <w:t>IMC 0609, Attachment 4</w:t>
      </w:r>
      <w:r w:rsidRPr="006E4EAE">
        <w:t>, “Initial Characterization</w:t>
      </w:r>
      <w:r w:rsidR="006959E2" w:rsidRPr="006E4EAE">
        <w:t xml:space="preserve"> of Findings</w:t>
      </w:r>
      <w:r w:rsidR="00487471">
        <w:t>,</w:t>
      </w:r>
      <w:r w:rsidRPr="006E4EAE">
        <w:t>”</w:t>
      </w:r>
      <w:r w:rsidR="006959E2" w:rsidRPr="006E4EAE">
        <w:t xml:space="preserve"> and the app</w:t>
      </w:r>
      <w:r w:rsidR="00330AAA" w:rsidRPr="006E4EAE">
        <w:t>licable</w:t>
      </w:r>
      <w:r w:rsidR="006959E2" w:rsidRPr="006E4EAE">
        <w:t xml:space="preserve"> appendix of IMC</w:t>
      </w:r>
      <w:r w:rsidR="00551E8E">
        <w:t> </w:t>
      </w:r>
      <w:r w:rsidR="006959E2" w:rsidRPr="006E4EAE">
        <w:t>0609.</w:t>
      </w:r>
      <w:r w:rsidR="002A5146" w:rsidRPr="006E4EAE">
        <w:t xml:space="preserve"> Once an inspection finding is determined to not </w:t>
      </w:r>
      <w:r w:rsidR="00815EEA" w:rsidRPr="006E4EAE">
        <w:t xml:space="preserve">initially </w:t>
      </w:r>
      <w:r w:rsidR="002A5146" w:rsidRPr="006E4EAE">
        <w:t>screen as Green</w:t>
      </w:r>
      <w:r w:rsidR="00FF6F28" w:rsidRPr="006E4EAE">
        <w:t xml:space="preserve">, </w:t>
      </w:r>
      <w:r w:rsidR="0066018E" w:rsidRPr="006E4EAE">
        <w:t xml:space="preserve">convening the </w:t>
      </w:r>
      <w:r w:rsidR="005607D0" w:rsidRPr="006E4EAE">
        <w:t>I</w:t>
      </w:r>
      <w:r w:rsidR="002A5146" w:rsidRPr="006E4EAE">
        <w:t xml:space="preserve">FRB </w:t>
      </w:r>
      <w:r w:rsidR="0066018E" w:rsidRPr="006E4EAE">
        <w:t xml:space="preserve">shall be considered </w:t>
      </w:r>
      <w:r w:rsidR="00250D67" w:rsidRPr="006E4EAE">
        <w:t>to ensure alignment on the performance deficiency, the inspection finding, any proposed violation</w:t>
      </w:r>
      <w:r w:rsidR="00FF6F28" w:rsidRPr="006E4EAE">
        <w:t>(s)</w:t>
      </w:r>
      <w:r w:rsidR="00717783" w:rsidRPr="006E4EAE">
        <w:t>,</w:t>
      </w:r>
      <w:r w:rsidR="00FF6F28" w:rsidRPr="006E4EAE">
        <w:t xml:space="preserve"> and </w:t>
      </w:r>
      <w:r w:rsidR="002A5146" w:rsidRPr="006E4EAE">
        <w:t xml:space="preserve">the actions and timeframes to determine the preliminary significance. </w:t>
      </w:r>
      <w:r w:rsidR="00815EEA" w:rsidRPr="006E4EAE">
        <w:t xml:space="preserve">Detailed risk information need not be developed in advance of the IFRB. </w:t>
      </w:r>
      <w:r w:rsidR="002A5146" w:rsidRPr="006E4EAE">
        <w:t>Refer to IMC 0609</w:t>
      </w:r>
      <w:r w:rsidR="00D91BF5">
        <w:t>, Attachment</w:t>
      </w:r>
      <w:r w:rsidR="008559EA">
        <w:t> 5</w:t>
      </w:r>
      <w:r w:rsidR="00151FDD" w:rsidRPr="006E4EAE">
        <w:t>, “Inspection Finding Review Board</w:t>
      </w:r>
      <w:r w:rsidR="00487471">
        <w:t>,</w:t>
      </w:r>
      <w:r w:rsidR="00151FDD" w:rsidRPr="006E4EAE">
        <w:t xml:space="preserve">” </w:t>
      </w:r>
      <w:r w:rsidR="002A5146" w:rsidRPr="006E4EAE">
        <w:t>for additional</w:t>
      </w:r>
      <w:r w:rsidR="00FF52D3" w:rsidRPr="006E4EAE">
        <w:t xml:space="preserve"> </w:t>
      </w:r>
      <w:r w:rsidR="002A5146" w:rsidRPr="006E4EAE">
        <w:t>guidance.</w:t>
      </w:r>
    </w:p>
    <w:p w14:paraId="51C42016" w14:textId="476FFF35" w:rsidR="001D1276" w:rsidRDefault="008A5F64" w:rsidP="001D1276">
      <w:pPr>
        <w:pStyle w:val="Heading2"/>
      </w:pPr>
      <w:r w:rsidRPr="006E4EAE">
        <w:t>0</w:t>
      </w:r>
      <w:r w:rsidR="00F07F71" w:rsidRPr="006E4EAE">
        <w:t>6</w:t>
      </w:r>
      <w:r w:rsidRPr="006E4EAE">
        <w:t>.02</w:t>
      </w:r>
      <w:r w:rsidRPr="006E4EAE">
        <w:tab/>
      </w:r>
      <w:r w:rsidR="00D9659B" w:rsidRPr="001D1276">
        <w:rPr>
          <w:u w:val="single"/>
        </w:rPr>
        <w:t xml:space="preserve">Preliminary </w:t>
      </w:r>
      <w:r w:rsidRPr="001D1276">
        <w:rPr>
          <w:u w:val="single"/>
        </w:rPr>
        <w:t>Significance</w:t>
      </w:r>
      <w:r w:rsidR="00E3493B" w:rsidRPr="001D1276">
        <w:rPr>
          <w:u w:val="single"/>
        </w:rPr>
        <w:t xml:space="preserve"> Review</w:t>
      </w:r>
      <w:r w:rsidR="00FD1050" w:rsidRPr="001D1276">
        <w:rPr>
          <w:u w:val="single"/>
        </w:rPr>
        <w:t xml:space="preserve"> and Decision</w:t>
      </w:r>
    </w:p>
    <w:p w14:paraId="6AF39ACB" w14:textId="34088F58" w:rsidR="008A5F64" w:rsidRPr="006E4EAE" w:rsidRDefault="00056AE8" w:rsidP="001D1276">
      <w:pPr>
        <w:pStyle w:val="BodyText3"/>
      </w:pPr>
      <w:r w:rsidRPr="006E4EAE">
        <w:t>A</w:t>
      </w:r>
      <w:r w:rsidR="00606A38" w:rsidRPr="006E4EAE">
        <w:t>ny finding</w:t>
      </w:r>
      <w:r w:rsidR="004249DB" w:rsidRPr="006E4EAE">
        <w:t xml:space="preserve"> </w:t>
      </w:r>
      <w:r w:rsidR="008A5F64" w:rsidRPr="006E4EAE">
        <w:t xml:space="preserve">with </w:t>
      </w:r>
      <w:r w:rsidR="004249DB" w:rsidRPr="006E4EAE">
        <w:t xml:space="preserve">a </w:t>
      </w:r>
      <w:r w:rsidR="00FD1050" w:rsidRPr="006E4EAE">
        <w:t xml:space="preserve">pending </w:t>
      </w:r>
      <w:r w:rsidR="008A5F64" w:rsidRPr="006E4EAE">
        <w:t>significance</w:t>
      </w:r>
      <w:r w:rsidR="00B75060" w:rsidRPr="006E4EAE">
        <w:t xml:space="preserve"> (see IMC 0612 for definition)</w:t>
      </w:r>
      <w:r w:rsidR="008A5F64" w:rsidRPr="006E4EAE">
        <w:t xml:space="preserve"> of White, Yellow, Red</w:t>
      </w:r>
      <w:r w:rsidR="00155FE4" w:rsidRPr="006E4EAE">
        <w:t xml:space="preserve">, or </w:t>
      </w:r>
      <w:r w:rsidR="0041253A" w:rsidRPr="006E4EAE">
        <w:t>GTG</w:t>
      </w:r>
      <w:r w:rsidR="001D0D76" w:rsidRPr="006E4EAE">
        <w:t>,</w:t>
      </w:r>
      <w:r w:rsidR="00606A38" w:rsidRPr="006E4EAE">
        <w:t xml:space="preserve"> </w:t>
      </w:r>
      <w:r w:rsidR="0066018E" w:rsidRPr="006E4EAE">
        <w:t xml:space="preserve">shall </w:t>
      </w:r>
      <w:r w:rsidR="008A5F64" w:rsidRPr="006E4EAE">
        <w:t xml:space="preserve">be reviewed </w:t>
      </w:r>
      <w:r w:rsidR="00FD1050" w:rsidRPr="006E4EAE">
        <w:t xml:space="preserve">and decided </w:t>
      </w:r>
      <w:r w:rsidR="008A5F64" w:rsidRPr="006E4EAE">
        <w:t>by the SERP</w:t>
      </w:r>
      <w:r w:rsidR="009E486F" w:rsidRPr="006E4EAE">
        <w:t>.</w:t>
      </w:r>
      <w:r w:rsidR="008A5F64" w:rsidRPr="006E4EAE">
        <w:t xml:space="preserve"> The result of the SERP review </w:t>
      </w:r>
      <w:r w:rsidR="00FD1050" w:rsidRPr="006E4EAE">
        <w:t xml:space="preserve">and decision </w:t>
      </w:r>
      <w:r w:rsidR="008A5F64" w:rsidRPr="006E4EAE">
        <w:t>represents the staff</w:t>
      </w:r>
      <w:r w:rsidR="001705C9" w:rsidRPr="006E4EAE">
        <w:t>’</w:t>
      </w:r>
      <w:r w:rsidR="008A5F64" w:rsidRPr="006E4EAE">
        <w:t>s preliminary safety</w:t>
      </w:r>
      <w:r w:rsidR="0066018E" w:rsidRPr="006E4EAE">
        <w:t xml:space="preserve"> </w:t>
      </w:r>
      <w:r w:rsidR="008A5F64" w:rsidRPr="006E4EAE">
        <w:t xml:space="preserve">significance </w:t>
      </w:r>
      <w:r w:rsidR="006F69FE" w:rsidRPr="006E4EAE">
        <w:t>characterization</w:t>
      </w:r>
      <w:r w:rsidR="008A5F64" w:rsidRPr="006E4EAE">
        <w:t xml:space="preserve">. However, when a </w:t>
      </w:r>
      <w:r w:rsidR="00FD1050" w:rsidRPr="006E4EAE">
        <w:t xml:space="preserve">pending </w:t>
      </w:r>
      <w:r w:rsidR="008A5F64" w:rsidRPr="006E4EAE">
        <w:t xml:space="preserve">White, Yellow, or </w:t>
      </w:r>
      <w:proofErr w:type="gramStart"/>
      <w:r w:rsidR="008A5F64" w:rsidRPr="006E4EAE">
        <w:t>Red</w:t>
      </w:r>
      <w:proofErr w:type="gramEnd"/>
      <w:r w:rsidR="008A5F64" w:rsidRPr="006E4EAE">
        <w:t xml:space="preserve"> finding is determined to be Green by the SERP, this will represent a final determination and characterized as such in the inspection report.</w:t>
      </w:r>
    </w:p>
    <w:p w14:paraId="20546F3E" w14:textId="77777777" w:rsidR="001D1276" w:rsidRDefault="002F4870" w:rsidP="001D1276">
      <w:pPr>
        <w:pStyle w:val="Heading2"/>
      </w:pPr>
      <w:r w:rsidRPr="006E4EAE">
        <w:t>0</w:t>
      </w:r>
      <w:r w:rsidR="00F07F71" w:rsidRPr="006E4EAE">
        <w:t>6</w:t>
      </w:r>
      <w:r w:rsidRPr="006E4EAE">
        <w:t>.03</w:t>
      </w:r>
      <w:r w:rsidRPr="006E4EAE">
        <w:tab/>
      </w:r>
      <w:r w:rsidRPr="001D1276">
        <w:rPr>
          <w:u w:val="single"/>
        </w:rPr>
        <w:t>Planning SERP</w:t>
      </w:r>
    </w:p>
    <w:p w14:paraId="54FE015C" w14:textId="4BF52EA3" w:rsidR="002F4870" w:rsidRPr="00DE5973" w:rsidRDefault="0066203F" w:rsidP="001D1276">
      <w:pPr>
        <w:pStyle w:val="BodyText3"/>
      </w:pPr>
      <w:r w:rsidRPr="006E4EAE">
        <w:t>The purpose of the Planning SERP is to ensure the SERP decision</w:t>
      </w:r>
      <w:r w:rsidR="00C66EBF">
        <w:t>makers</w:t>
      </w:r>
      <w:r w:rsidRPr="006E4EAE">
        <w:t xml:space="preserve"> achieve alignment on the overall approach to characterize the signific</w:t>
      </w:r>
      <w:r w:rsidR="00AE0F68" w:rsidRPr="006E4EAE">
        <w:t>ance of inspection finding</w:t>
      </w:r>
      <w:r w:rsidR="00A378EE" w:rsidRPr="006E4EAE">
        <w:t>s that are more complex in nature</w:t>
      </w:r>
      <w:r w:rsidR="0044556A" w:rsidRPr="006E4EAE">
        <w:t xml:space="preserve"> and to coordinate </w:t>
      </w:r>
      <w:r w:rsidR="005E7A37" w:rsidRPr="006E4EAE">
        <w:t xml:space="preserve">headquarters </w:t>
      </w:r>
      <w:r w:rsidR="0044556A" w:rsidRPr="006E4EAE">
        <w:t xml:space="preserve">expertise and resources. </w:t>
      </w:r>
      <w:r w:rsidR="00AE0F68" w:rsidRPr="006E4EAE">
        <w:t>Since the SERP decision</w:t>
      </w:r>
      <w:r w:rsidR="00C66EBF">
        <w:t>makers</w:t>
      </w:r>
      <w:r w:rsidR="00AE0F68" w:rsidRPr="006E4EAE">
        <w:t xml:space="preserve"> are involved, the Planning SERP is reserved for cases in which the Sponsor is planning to propose a GTG, White, Yellow, or </w:t>
      </w:r>
      <w:proofErr w:type="gramStart"/>
      <w:r w:rsidR="00AE0F68" w:rsidRPr="006E4EAE">
        <w:t>Red</w:t>
      </w:r>
      <w:proofErr w:type="gramEnd"/>
      <w:r w:rsidR="00AE0F68" w:rsidRPr="006E4EAE">
        <w:t xml:space="preserve"> </w:t>
      </w:r>
      <w:r w:rsidR="00C74B15" w:rsidRPr="006E4EAE">
        <w:t>significance characterization.</w:t>
      </w:r>
      <w:r w:rsidR="001D1276">
        <w:t xml:space="preserve"> </w:t>
      </w:r>
      <w:r w:rsidRPr="00DE5973">
        <w:t>Guidelines for conducting a Planning SERP are detailed in IMC 0609</w:t>
      </w:r>
      <w:r w:rsidR="00487471" w:rsidRPr="00DE5973">
        <w:t>,</w:t>
      </w:r>
      <w:r w:rsidRPr="00DE5973">
        <w:t xml:space="preserve"> Attachment</w:t>
      </w:r>
      <w:r w:rsidR="008559EA">
        <w:t> 1</w:t>
      </w:r>
      <w:r w:rsidR="0044556A" w:rsidRPr="00DE5973">
        <w:t>.</w:t>
      </w:r>
    </w:p>
    <w:p w14:paraId="16718FCB" w14:textId="77777777" w:rsidR="001D1276" w:rsidRDefault="008A5F64" w:rsidP="001D1276">
      <w:pPr>
        <w:pStyle w:val="Heading2"/>
      </w:pPr>
      <w:r w:rsidRPr="006E4EAE">
        <w:lastRenderedPageBreak/>
        <w:t>0</w:t>
      </w:r>
      <w:r w:rsidR="00F07F71" w:rsidRPr="006E4EAE">
        <w:t>6</w:t>
      </w:r>
      <w:r w:rsidRPr="006E4EAE">
        <w:t>.0</w:t>
      </w:r>
      <w:r w:rsidR="005716EC" w:rsidRPr="006E4EAE">
        <w:t>4</w:t>
      </w:r>
      <w:r w:rsidRPr="006E4EAE">
        <w:tab/>
      </w:r>
      <w:r w:rsidRPr="001D1276">
        <w:rPr>
          <w:u w:val="single"/>
        </w:rPr>
        <w:t>Obtaining Licensee Perspectives on Significance</w:t>
      </w:r>
      <w:r w:rsidR="00C373DA" w:rsidRPr="001D1276">
        <w:rPr>
          <w:u w:val="single"/>
        </w:rPr>
        <w:t xml:space="preserve"> Determination</w:t>
      </w:r>
    </w:p>
    <w:p w14:paraId="2145E6F6" w14:textId="34E37E50" w:rsidR="00D4062B" w:rsidRPr="006E4EAE" w:rsidRDefault="00203627" w:rsidP="001D1276">
      <w:pPr>
        <w:pStyle w:val="BodyText3"/>
      </w:pPr>
      <w:r w:rsidRPr="006E4EAE">
        <w:t xml:space="preserve">After the IFRB approves the performance deficiency for an inspection finding that did not screen to Green, the IFRB </w:t>
      </w:r>
      <w:r w:rsidR="00D93244" w:rsidRPr="006E4EAE">
        <w:t xml:space="preserve">Chair </w:t>
      </w:r>
      <w:r w:rsidRPr="006E4EAE">
        <w:t xml:space="preserve">will notify licensee </w:t>
      </w:r>
      <w:r w:rsidR="00F74DE9" w:rsidRPr="006E4EAE">
        <w:t xml:space="preserve">senior management </w:t>
      </w:r>
      <w:r w:rsidRPr="006E4EAE">
        <w:t xml:space="preserve">that the NRC will be performing additional reviews and analysis to determine significance. The </w:t>
      </w:r>
      <w:r w:rsidR="00D93244" w:rsidRPr="006E4EAE">
        <w:t xml:space="preserve">Chair </w:t>
      </w:r>
      <w:r w:rsidRPr="006E4EAE">
        <w:t xml:space="preserve">will also communicate the desire for </w:t>
      </w:r>
      <w:r w:rsidR="003125C7" w:rsidRPr="006E4EAE">
        <w:t xml:space="preserve">timely, </w:t>
      </w:r>
      <w:r w:rsidRPr="006E4EAE">
        <w:t>open</w:t>
      </w:r>
      <w:r w:rsidR="00717783" w:rsidRPr="006E4EAE">
        <w:t>,</w:t>
      </w:r>
      <w:r w:rsidRPr="006E4EAE">
        <w:t xml:space="preserve"> and constructive dialogue</w:t>
      </w:r>
      <w:r w:rsidR="003125C7" w:rsidRPr="006E4EAE">
        <w:t xml:space="preserve"> using </w:t>
      </w:r>
      <w:r w:rsidR="00663AF2" w:rsidRPr="006E4EAE">
        <w:t xml:space="preserve">best </w:t>
      </w:r>
      <w:r w:rsidR="003125C7" w:rsidRPr="006E4EAE">
        <w:t>available information</w:t>
      </w:r>
      <w:r w:rsidR="00D93244" w:rsidRPr="006E4EAE">
        <w:t>,</w:t>
      </w:r>
      <w:r w:rsidR="003125C7" w:rsidRPr="006E4EAE">
        <w:t xml:space="preserve"> </w:t>
      </w:r>
      <w:r w:rsidRPr="006E4EAE">
        <w:t xml:space="preserve">emphasizing the </w:t>
      </w:r>
      <w:r w:rsidR="00D93244" w:rsidRPr="006E4EAE">
        <w:t xml:space="preserve">Chair’s </w:t>
      </w:r>
      <w:r w:rsidRPr="006E4EAE">
        <w:t>focal point role in the process.</w:t>
      </w:r>
      <w:r w:rsidR="00E4597D" w:rsidRPr="006E4EAE">
        <w:t xml:space="preserve"> </w:t>
      </w:r>
      <w:r w:rsidR="008A5F64" w:rsidRPr="006E4EAE">
        <w:t xml:space="preserve">If the preliminary significance assessment </w:t>
      </w:r>
      <w:r w:rsidR="00D9659B" w:rsidRPr="006E4EAE">
        <w:t xml:space="preserve">of a finding </w:t>
      </w:r>
      <w:r w:rsidR="008A5F64" w:rsidRPr="006E4EAE">
        <w:t xml:space="preserve">is White, Yellow, Red, or </w:t>
      </w:r>
      <w:r w:rsidR="00422E20" w:rsidRPr="006E4EAE">
        <w:t>GTG</w:t>
      </w:r>
      <w:r w:rsidR="008A5F64" w:rsidRPr="006E4EAE">
        <w:t xml:space="preserve">, the licensee will be given the </w:t>
      </w:r>
      <w:r w:rsidR="00EB234B" w:rsidRPr="006E4EAE">
        <w:t>opportunity to</w:t>
      </w:r>
      <w:r w:rsidR="008A5F64" w:rsidRPr="006E4EAE">
        <w:t xml:space="preserve"> </w:t>
      </w:r>
      <w:r w:rsidR="00EF3ABE" w:rsidRPr="006E4EAE">
        <w:t xml:space="preserve">provide </w:t>
      </w:r>
      <w:r w:rsidR="009254F5" w:rsidRPr="006E4EAE">
        <w:t xml:space="preserve">additional </w:t>
      </w:r>
      <w:r w:rsidR="008A5F64" w:rsidRPr="006E4EAE">
        <w:t xml:space="preserve">information </w:t>
      </w:r>
      <w:r w:rsidR="00FD1050" w:rsidRPr="006E4EAE">
        <w:t xml:space="preserve">and </w:t>
      </w:r>
      <w:r w:rsidR="008A5F64" w:rsidRPr="006E4EAE">
        <w:t>perspective</w:t>
      </w:r>
      <w:r w:rsidR="00FD1050" w:rsidRPr="006E4EAE">
        <w:t>s</w:t>
      </w:r>
      <w:r w:rsidR="00E452BA" w:rsidRPr="006E4EAE">
        <w:t xml:space="preserve"> at a public Regulatory Conference or </w:t>
      </w:r>
      <w:r w:rsidR="007806B3" w:rsidRPr="006E4EAE">
        <w:t xml:space="preserve">in a </w:t>
      </w:r>
      <w:r w:rsidR="00E452BA" w:rsidRPr="006E4EAE">
        <w:t xml:space="preserve">written response on the docket. </w:t>
      </w:r>
      <w:r w:rsidR="008A5F64" w:rsidRPr="006E4EAE">
        <w:t>Th</w:t>
      </w:r>
      <w:r w:rsidR="00FD1050" w:rsidRPr="006E4EAE">
        <w:t>is</w:t>
      </w:r>
      <w:r w:rsidR="008A5F64" w:rsidRPr="006E4EAE">
        <w:t xml:space="preserve"> </w:t>
      </w:r>
      <w:r w:rsidR="00EB234B" w:rsidRPr="006E4EAE">
        <w:t>opportunity</w:t>
      </w:r>
      <w:r w:rsidR="008A5F64" w:rsidRPr="006E4EAE">
        <w:t xml:space="preserve"> will be offered in the cover letter of the inspection report or </w:t>
      </w:r>
      <w:r w:rsidR="00E452BA" w:rsidRPr="006E4EAE">
        <w:t xml:space="preserve">in </w:t>
      </w:r>
      <w:r w:rsidR="001526D1" w:rsidRPr="006E4EAE">
        <w:t xml:space="preserve">the </w:t>
      </w:r>
      <w:r w:rsidR="00593801" w:rsidRPr="006E4EAE">
        <w:t>p</w:t>
      </w:r>
      <w:r w:rsidR="00003B03" w:rsidRPr="006E4EAE">
        <w:t xml:space="preserve">reliminary </w:t>
      </w:r>
      <w:r w:rsidR="00593801" w:rsidRPr="006E4EAE">
        <w:t>s</w:t>
      </w:r>
      <w:r w:rsidR="00003B03" w:rsidRPr="006E4EAE">
        <w:t xml:space="preserve">ignificance </w:t>
      </w:r>
      <w:r w:rsidR="00593801" w:rsidRPr="006E4EAE">
        <w:t>d</w:t>
      </w:r>
      <w:r w:rsidR="00003B03" w:rsidRPr="006E4EAE">
        <w:t>etermination</w:t>
      </w:r>
      <w:r w:rsidR="001526D1" w:rsidRPr="006E4EAE">
        <w:t xml:space="preserve"> </w:t>
      </w:r>
      <w:r w:rsidR="008A5F64" w:rsidRPr="006E4EAE">
        <w:t>letter</w:t>
      </w:r>
      <w:r w:rsidR="00C373DA" w:rsidRPr="006E4EAE">
        <w:t>.</w:t>
      </w:r>
    </w:p>
    <w:p w14:paraId="59A31EB6" w14:textId="77777777" w:rsidR="001D1276" w:rsidRDefault="008A5F64" w:rsidP="001D1276">
      <w:pPr>
        <w:pStyle w:val="Heading2"/>
      </w:pPr>
      <w:r w:rsidRPr="0046224E">
        <w:t>0</w:t>
      </w:r>
      <w:r w:rsidR="00F07F71" w:rsidRPr="0046224E">
        <w:t>6</w:t>
      </w:r>
      <w:r w:rsidRPr="0046224E">
        <w:t>.0</w:t>
      </w:r>
      <w:r w:rsidR="005716EC" w:rsidRPr="0046224E">
        <w:t>5</w:t>
      </w:r>
      <w:r w:rsidRPr="0046224E">
        <w:tab/>
      </w:r>
      <w:r w:rsidRPr="001D1276">
        <w:rPr>
          <w:u w:val="single"/>
        </w:rPr>
        <w:t xml:space="preserve">Final Significance </w:t>
      </w:r>
      <w:r w:rsidR="00D25330" w:rsidRPr="001D1276">
        <w:rPr>
          <w:u w:val="single"/>
        </w:rPr>
        <w:t>Review and Decision</w:t>
      </w:r>
    </w:p>
    <w:p w14:paraId="71EFB630" w14:textId="6E33F0A0" w:rsidR="00CA11A2" w:rsidRPr="0046224E" w:rsidRDefault="000E09E3" w:rsidP="001D1276">
      <w:pPr>
        <w:pStyle w:val="BodyText3"/>
      </w:pPr>
      <w:r w:rsidRPr="0046224E">
        <w:t xml:space="preserve">If the licensee accepts the staff’s </w:t>
      </w:r>
      <w:r w:rsidR="00003B03" w:rsidRPr="0046224E">
        <w:t>preliminary significance determination</w:t>
      </w:r>
      <w:r w:rsidRPr="0046224E">
        <w:t xml:space="preserve"> </w:t>
      </w:r>
      <w:r w:rsidR="00701C70" w:rsidRPr="0046224E">
        <w:t xml:space="preserve">and does not intend to present additional information, </w:t>
      </w:r>
      <w:r w:rsidRPr="0046224E">
        <w:t xml:space="preserve">the staff will issue </w:t>
      </w:r>
      <w:r w:rsidR="0041253A" w:rsidRPr="0046224E">
        <w:t>a</w:t>
      </w:r>
      <w:r w:rsidR="002B6ECE" w:rsidRPr="0046224E">
        <w:t xml:space="preserve"> </w:t>
      </w:r>
      <w:r w:rsidRPr="0046224E">
        <w:t xml:space="preserve">final </w:t>
      </w:r>
      <w:r w:rsidR="00003B03" w:rsidRPr="0046224E">
        <w:t xml:space="preserve">significance </w:t>
      </w:r>
      <w:r w:rsidRPr="0046224E">
        <w:t xml:space="preserve">determination </w:t>
      </w:r>
      <w:r w:rsidR="00701C70" w:rsidRPr="0046224E">
        <w:t>letter</w:t>
      </w:r>
      <w:r w:rsidRPr="0046224E">
        <w:t xml:space="preserve">. </w:t>
      </w:r>
      <w:r w:rsidR="008A5F64" w:rsidRPr="0046224E">
        <w:t xml:space="preserve">If the licensee provides information on the docket by </w:t>
      </w:r>
      <w:r w:rsidR="0041253A" w:rsidRPr="0046224E">
        <w:t xml:space="preserve">letter </w:t>
      </w:r>
      <w:r w:rsidR="008A5F64" w:rsidRPr="0046224E">
        <w:t xml:space="preserve">or </w:t>
      </w:r>
      <w:r w:rsidR="0041253A" w:rsidRPr="0046224E">
        <w:t>participat</w:t>
      </w:r>
      <w:r w:rsidR="002B101F" w:rsidRPr="0046224E">
        <w:t>es</w:t>
      </w:r>
      <w:r w:rsidR="0041253A" w:rsidRPr="0046224E">
        <w:t xml:space="preserve"> in</w:t>
      </w:r>
      <w:r w:rsidR="008A5F64" w:rsidRPr="0046224E">
        <w:t xml:space="preserve"> a Regulatory Conference, the staff </w:t>
      </w:r>
      <w:r w:rsidR="0041253A" w:rsidRPr="0046224E">
        <w:t>will convene a Post</w:t>
      </w:r>
      <w:r w:rsidR="00C63FC4">
        <w:t>-Regulatory</w:t>
      </w:r>
      <w:r w:rsidR="004D4D31" w:rsidRPr="0046224E">
        <w:t xml:space="preserve"> </w:t>
      </w:r>
      <w:r w:rsidR="0041253A" w:rsidRPr="0046224E">
        <w:t>Conference Review prior to making a</w:t>
      </w:r>
      <w:r w:rsidR="00CD4272" w:rsidRPr="0046224E">
        <w:t xml:space="preserve"> final </w:t>
      </w:r>
      <w:r w:rsidR="0041253A" w:rsidRPr="0046224E">
        <w:t>significance</w:t>
      </w:r>
      <w:r w:rsidR="0082503B" w:rsidRPr="0046224E">
        <w:t xml:space="preserve"> decision</w:t>
      </w:r>
      <w:r w:rsidR="00701C70" w:rsidRPr="0046224E">
        <w:t>.</w:t>
      </w:r>
      <w:r w:rsidR="008A5F64" w:rsidRPr="0046224E">
        <w:t xml:space="preserve"> </w:t>
      </w:r>
      <w:r w:rsidR="000149B3" w:rsidRPr="0046224E">
        <w:t>If</w:t>
      </w:r>
      <w:r w:rsidR="0006266E" w:rsidRPr="0046224E">
        <w:t xml:space="preserve"> </w:t>
      </w:r>
      <w:r w:rsidR="000149B3" w:rsidRPr="0046224E">
        <w:t>after considerin</w:t>
      </w:r>
      <w:r w:rsidR="0006266E" w:rsidRPr="0046224E">
        <w:t>g</w:t>
      </w:r>
      <w:r w:rsidR="000149B3" w:rsidRPr="0046224E">
        <w:t xml:space="preserve"> the licensee</w:t>
      </w:r>
      <w:r w:rsidR="001705C9" w:rsidRPr="0046224E">
        <w:t>’</w:t>
      </w:r>
      <w:r w:rsidR="000149B3" w:rsidRPr="0046224E">
        <w:t xml:space="preserve">s additional information, </w:t>
      </w:r>
      <w:r w:rsidR="00EF3ABE" w:rsidRPr="0046224E">
        <w:t xml:space="preserve">the SERP </w:t>
      </w:r>
      <w:r w:rsidR="000149B3" w:rsidRPr="0046224E">
        <w:t>determines that a preliminary W</w:t>
      </w:r>
      <w:r w:rsidR="001825B8" w:rsidRPr="0046224E">
        <w:t>hite, Yellow, Red</w:t>
      </w:r>
      <w:r w:rsidR="00073F34" w:rsidRPr="0046224E">
        <w:t>,</w:t>
      </w:r>
      <w:r w:rsidR="001825B8" w:rsidRPr="0046224E">
        <w:t xml:space="preserve"> </w:t>
      </w:r>
      <w:r w:rsidR="006A5F36" w:rsidRPr="0046224E">
        <w:t xml:space="preserve">or </w:t>
      </w:r>
      <w:r w:rsidR="0041253A" w:rsidRPr="0046224E">
        <w:t>GTG</w:t>
      </w:r>
      <w:r w:rsidR="006A5F36" w:rsidRPr="0046224E">
        <w:t xml:space="preserve"> </w:t>
      </w:r>
      <w:r w:rsidR="001825B8" w:rsidRPr="0046224E">
        <w:t xml:space="preserve">finding is </w:t>
      </w:r>
      <w:r w:rsidR="00AE510A" w:rsidRPr="0046224E">
        <w:t>of</w:t>
      </w:r>
      <w:r w:rsidR="001825B8" w:rsidRPr="0046224E">
        <w:t xml:space="preserve"> </w:t>
      </w:r>
      <w:proofErr w:type="gramStart"/>
      <w:r w:rsidR="000149B3" w:rsidRPr="0046224E">
        <w:t>Green</w:t>
      </w:r>
      <w:proofErr w:type="gramEnd"/>
      <w:r w:rsidR="001825B8" w:rsidRPr="0046224E">
        <w:t xml:space="preserve"> </w:t>
      </w:r>
      <w:r w:rsidR="00061580" w:rsidRPr="0046224E">
        <w:t>significance</w:t>
      </w:r>
      <w:r w:rsidR="000149B3" w:rsidRPr="0046224E">
        <w:t>, this i</w:t>
      </w:r>
      <w:r w:rsidR="0098220F" w:rsidRPr="0046224E">
        <w:t>s</w:t>
      </w:r>
      <w:r w:rsidR="000149B3" w:rsidRPr="0046224E">
        <w:t xml:space="preserve"> </w:t>
      </w:r>
      <w:r w:rsidR="0098220F" w:rsidRPr="0046224E">
        <w:t xml:space="preserve">the </w:t>
      </w:r>
      <w:r w:rsidR="000149B3" w:rsidRPr="0046224E">
        <w:t xml:space="preserve">final determination and </w:t>
      </w:r>
      <w:r w:rsidR="00D25330" w:rsidRPr="0046224E">
        <w:t xml:space="preserve">will </w:t>
      </w:r>
      <w:r w:rsidR="000149B3" w:rsidRPr="0046224E">
        <w:t xml:space="preserve">be communicated </w:t>
      </w:r>
      <w:r w:rsidR="00D25330" w:rsidRPr="0046224E">
        <w:t>in the final significance determination letter</w:t>
      </w:r>
      <w:r w:rsidR="00CA11A2" w:rsidRPr="0046224E">
        <w:t>.</w:t>
      </w:r>
    </w:p>
    <w:p w14:paraId="183AE5AA" w14:textId="18AA27DB" w:rsidR="003535FA" w:rsidRPr="006E4EAE" w:rsidRDefault="008A5F64" w:rsidP="001D1276">
      <w:pPr>
        <w:pStyle w:val="BodyText3"/>
      </w:pPr>
      <w:r w:rsidRPr="0046224E">
        <w:t xml:space="preserve">In the case where the staff has issued a preliminary significance determination of </w:t>
      </w:r>
      <w:r w:rsidR="0041253A" w:rsidRPr="0046224E">
        <w:t>GTG</w:t>
      </w:r>
      <w:r w:rsidRPr="0046224E">
        <w:t xml:space="preserve"> and the licensee has not or cannot provide sufficient information to better inform the staff</w:t>
      </w:r>
      <w:r w:rsidR="001705C9" w:rsidRPr="0046224E">
        <w:t>’</w:t>
      </w:r>
      <w:r w:rsidRPr="0046224E">
        <w:t xml:space="preserve">s significance determination in a reasonable </w:t>
      </w:r>
      <w:proofErr w:type="gramStart"/>
      <w:r w:rsidRPr="0046224E">
        <w:t>period of time</w:t>
      </w:r>
      <w:proofErr w:type="gramEnd"/>
      <w:r w:rsidRPr="0046224E">
        <w:t xml:space="preserve">, </w:t>
      </w:r>
      <w:r w:rsidR="00AF1D70" w:rsidRPr="0046224E">
        <w:t xml:space="preserve">the SERP will reconvene and make its final determination based on the </w:t>
      </w:r>
      <w:r w:rsidR="00855F2D" w:rsidRPr="0046224E">
        <w:t xml:space="preserve">best </w:t>
      </w:r>
      <w:r w:rsidR="00AF1D70" w:rsidRPr="0046224E">
        <w:t xml:space="preserve">available information. The SERP’s conclusion and rationale will be documented in </w:t>
      </w:r>
      <w:r w:rsidR="007E053A" w:rsidRPr="0046224E">
        <w:t xml:space="preserve">the </w:t>
      </w:r>
      <w:r w:rsidR="00AF1D70" w:rsidRPr="0046224E">
        <w:t>final significance determination letter.</w:t>
      </w:r>
    </w:p>
    <w:p w14:paraId="071B0098" w14:textId="77777777" w:rsidR="001D1276" w:rsidRDefault="005716EC" w:rsidP="001D1276">
      <w:pPr>
        <w:pStyle w:val="Heading2"/>
      </w:pPr>
      <w:r w:rsidRPr="006E4EAE">
        <w:t>0</w:t>
      </w:r>
      <w:r w:rsidR="00F07F71" w:rsidRPr="006E4EAE">
        <w:t>6</w:t>
      </w:r>
      <w:r w:rsidRPr="006E4EAE">
        <w:t>.0</w:t>
      </w:r>
      <w:r w:rsidR="00EF3ABE" w:rsidRPr="006E4EAE">
        <w:t>6</w:t>
      </w:r>
      <w:r w:rsidR="00BC4D15" w:rsidRPr="006E4EAE">
        <w:tab/>
      </w:r>
      <w:r w:rsidR="008867ED" w:rsidRPr="001D1276">
        <w:rPr>
          <w:u w:val="single"/>
        </w:rPr>
        <w:t>Office of Investigation (OI) and Department of Justice (DOJ)</w:t>
      </w:r>
    </w:p>
    <w:p w14:paraId="3B74F3A1" w14:textId="71BC4C84" w:rsidR="008A5F64" w:rsidRPr="006E4EAE" w:rsidRDefault="008A5F64" w:rsidP="001D1276">
      <w:pPr>
        <w:pStyle w:val="BodyText3"/>
      </w:pPr>
      <w:r w:rsidRPr="006E4EAE">
        <w:t xml:space="preserve">Some </w:t>
      </w:r>
      <w:r w:rsidR="00EF3ABE" w:rsidRPr="006E4EAE">
        <w:t xml:space="preserve">inspection </w:t>
      </w:r>
      <w:r w:rsidRPr="006E4EAE">
        <w:t>findings may involve a formal</w:t>
      </w:r>
      <w:r w:rsidR="008867ED" w:rsidRPr="006E4EAE">
        <w:t xml:space="preserve"> </w:t>
      </w:r>
      <w:r w:rsidRPr="006E4EAE">
        <w:t>OI or DOJ investigation. When an inspection finding involves a formal OI/DOJ investigation and it is known that the results of the investigation will not impact further evaluation of the finding</w:t>
      </w:r>
      <w:r w:rsidR="001705C9" w:rsidRPr="006E4EAE">
        <w:t>’</w:t>
      </w:r>
      <w:r w:rsidRPr="006E4EAE">
        <w:t>s significance and/or follow</w:t>
      </w:r>
      <w:ins w:id="11" w:author="Author">
        <w:r w:rsidR="00053CC4">
          <w:t>-</w:t>
        </w:r>
      </w:ins>
      <w:r w:rsidR="00E57346">
        <w:t>up</w:t>
      </w:r>
      <w:r w:rsidRPr="006E4EAE">
        <w:t xml:space="preserve"> inspection, the finding sh</w:t>
      </w:r>
      <w:r w:rsidR="00137FB7" w:rsidRPr="006E4EAE">
        <w:t xml:space="preserve">all </w:t>
      </w:r>
      <w:r w:rsidRPr="006E4EAE">
        <w:t xml:space="preserve">be resolved </w:t>
      </w:r>
      <w:r w:rsidR="00137FB7" w:rsidRPr="006E4EAE">
        <w:t xml:space="preserve">using </w:t>
      </w:r>
      <w:r w:rsidRPr="006E4EAE">
        <w:t xml:space="preserve">the normal SDP process. If the OI/DOJ investigation does impact the timely resolution of the finding, the guidance for a </w:t>
      </w:r>
      <w:r w:rsidR="00137FB7" w:rsidRPr="006E4EAE">
        <w:t>P</w:t>
      </w:r>
      <w:r w:rsidRPr="006E4EAE">
        <w:t>lanning SERP sh</w:t>
      </w:r>
      <w:r w:rsidR="00137FB7" w:rsidRPr="006E4EAE">
        <w:t xml:space="preserve">all </w:t>
      </w:r>
      <w:r w:rsidRPr="006E4EAE">
        <w:t>be implemented.</w:t>
      </w:r>
    </w:p>
    <w:p w14:paraId="0825CCB8" w14:textId="7AECC793" w:rsidR="008A5F64" w:rsidRPr="006E4EAE" w:rsidRDefault="008A5F64" w:rsidP="00090343">
      <w:pPr>
        <w:pStyle w:val="Heading1"/>
        <w:rPr>
          <w:color w:val="000000"/>
        </w:rPr>
      </w:pPr>
      <w:r w:rsidRPr="006E4EAE">
        <w:rPr>
          <w:color w:val="000000"/>
        </w:rPr>
        <w:t>0609-0</w:t>
      </w:r>
      <w:r w:rsidR="00F07F71" w:rsidRPr="006E4EAE">
        <w:rPr>
          <w:color w:val="000000"/>
        </w:rPr>
        <w:t>7</w:t>
      </w:r>
      <w:r w:rsidRPr="006E4EAE">
        <w:rPr>
          <w:color w:val="000000"/>
        </w:rPr>
        <w:tab/>
        <w:t>PROCESS FOR LICENSEE APPEAL OF A STAFF SDP DETERMINATION</w:t>
      </w:r>
    </w:p>
    <w:p w14:paraId="0FC53D31" w14:textId="4555E7AF" w:rsidR="006579C5" w:rsidRPr="006E4EAE" w:rsidRDefault="008A5F64" w:rsidP="00CA11A2">
      <w:pPr>
        <w:pStyle w:val="BodyText"/>
      </w:pPr>
      <w:r w:rsidRPr="006E4EAE">
        <w:t>If a licensee disagrees with the staff</w:t>
      </w:r>
      <w:r w:rsidR="001705C9" w:rsidRPr="006E4EAE">
        <w:t>’</w:t>
      </w:r>
      <w:r w:rsidRPr="006E4EAE">
        <w:t>s final determination of significance</w:t>
      </w:r>
      <w:r w:rsidR="00C879C5" w:rsidRPr="006E4EAE">
        <w:t>,</w:t>
      </w:r>
      <w:r w:rsidRPr="006E4EAE">
        <w:t xml:space="preserve"> the licensee may appeal the determination as described in </w:t>
      </w:r>
      <w:r w:rsidR="00526C20" w:rsidRPr="006E4EAE">
        <w:t xml:space="preserve">IMC 0609, </w:t>
      </w:r>
      <w:r w:rsidRPr="006E4EAE">
        <w:t>Attachment</w:t>
      </w:r>
      <w:r w:rsidR="008559EA">
        <w:t> 2</w:t>
      </w:r>
      <w:r w:rsidR="00526C20" w:rsidRPr="006E4EAE">
        <w:t>, “Process for Appealing NRC Characterization of Inspection Findings (SDP</w:t>
      </w:r>
      <w:r w:rsidR="00C649C8" w:rsidRPr="006E4EAE">
        <w:t xml:space="preserve"> </w:t>
      </w:r>
      <w:r w:rsidR="00526C20" w:rsidRPr="006E4EAE">
        <w:t xml:space="preserve">Appeal Process).” </w:t>
      </w:r>
      <w:r w:rsidRPr="006E4EAE">
        <w:t xml:space="preserve">Any such review </w:t>
      </w:r>
      <w:r w:rsidR="009A6242" w:rsidRPr="006E4EAE">
        <w:t xml:space="preserve">must </w:t>
      </w:r>
      <w:r w:rsidRPr="006E4EAE">
        <w:t>meet the requirements stated in the Prerequisites and Limitations sections of Attachment</w:t>
      </w:r>
      <w:r w:rsidR="008559EA">
        <w:t> 2</w:t>
      </w:r>
      <w:r w:rsidRPr="006E4EAE">
        <w:t xml:space="preserve"> to merit further staff consideration.</w:t>
      </w:r>
    </w:p>
    <w:p w14:paraId="69F67279" w14:textId="210EAD53" w:rsidR="00D417F5" w:rsidRPr="006E4EAE" w:rsidRDefault="00D417F5" w:rsidP="00090343">
      <w:pPr>
        <w:pStyle w:val="Heading1"/>
        <w:rPr>
          <w:color w:val="000000"/>
        </w:rPr>
      </w:pPr>
      <w:r w:rsidRPr="006E4EAE">
        <w:rPr>
          <w:color w:val="000000"/>
        </w:rPr>
        <w:lastRenderedPageBreak/>
        <w:t>0609-0</w:t>
      </w:r>
      <w:r w:rsidR="00F07F71" w:rsidRPr="006E4EAE">
        <w:rPr>
          <w:color w:val="000000"/>
        </w:rPr>
        <w:t>8</w:t>
      </w:r>
      <w:r w:rsidRPr="006E4EAE">
        <w:rPr>
          <w:color w:val="000000"/>
        </w:rPr>
        <w:tab/>
        <w:t>SDP DEVELOPMENT AND FEEDBACK PROCESS</w:t>
      </w:r>
    </w:p>
    <w:p w14:paraId="35B27976" w14:textId="77777777" w:rsidR="001D1276" w:rsidRDefault="00D417F5" w:rsidP="001D1276">
      <w:pPr>
        <w:pStyle w:val="Heading2"/>
      </w:pPr>
      <w:r w:rsidRPr="006E4EAE">
        <w:t>0</w:t>
      </w:r>
      <w:r w:rsidR="00F07F71" w:rsidRPr="006E4EAE">
        <w:t>8</w:t>
      </w:r>
      <w:r w:rsidRPr="006E4EAE">
        <w:t>.01</w:t>
      </w:r>
      <w:r w:rsidRPr="006E4EAE">
        <w:tab/>
      </w:r>
      <w:r w:rsidRPr="001D1276">
        <w:rPr>
          <w:u w:val="single"/>
        </w:rPr>
        <w:t>SDP Development</w:t>
      </w:r>
    </w:p>
    <w:p w14:paraId="6D08FA1B" w14:textId="3AE9C835" w:rsidR="00D417F5" w:rsidRPr="006E4EAE" w:rsidRDefault="00D417F5" w:rsidP="00011094">
      <w:pPr>
        <w:pStyle w:val="BodyText"/>
      </w:pPr>
      <w:r w:rsidRPr="006E4EAE">
        <w:t>The development of a new SDP or significant modification of an existing SDP sh</w:t>
      </w:r>
      <w:r w:rsidR="00137FB7" w:rsidRPr="006E4EAE">
        <w:t xml:space="preserve">ould </w:t>
      </w:r>
      <w:r w:rsidRPr="006E4EAE">
        <w:t>follow the general process used for original SDP development. This process should include the following general steps:</w:t>
      </w:r>
    </w:p>
    <w:p w14:paraId="0C6FDFE3" w14:textId="35C7B0AB" w:rsidR="00D417F5" w:rsidRPr="006E4EAE" w:rsidRDefault="00D417F5" w:rsidP="004E3E26">
      <w:pPr>
        <w:pStyle w:val="BodyText"/>
        <w:numPr>
          <w:ilvl w:val="0"/>
          <w:numId w:val="22"/>
        </w:numPr>
      </w:pPr>
      <w:r w:rsidRPr="006E4EAE">
        <w:t xml:space="preserve">The draft of the new </w:t>
      </w:r>
      <w:r w:rsidR="002E2F5B" w:rsidRPr="006E4EAE">
        <w:t xml:space="preserve">or significantly modified </w:t>
      </w:r>
      <w:r w:rsidRPr="006E4EAE">
        <w:t>SDP should receive a thorough internal stakeholder review from both the regions and headquarters via periodic meetings, site visits, surveys, etc. Early external stakeholder input should also be solicited through public meetings (or closed meetings if discussions involve sensitive security-related information).</w:t>
      </w:r>
    </w:p>
    <w:p w14:paraId="28AF6B7F" w14:textId="0C5A84AB" w:rsidR="00D417F5" w:rsidRPr="006E4EAE" w:rsidRDefault="00D417F5" w:rsidP="004E3E26">
      <w:pPr>
        <w:pStyle w:val="BodyText"/>
        <w:numPr>
          <w:ilvl w:val="0"/>
          <w:numId w:val="22"/>
        </w:numPr>
      </w:pPr>
      <w:r w:rsidRPr="006E4EAE">
        <w:t>A feasibility review should be performed, as deemed necessary, by the lead organization (e.g., NRR</w:t>
      </w:r>
      <w:r w:rsidR="002E2F5B" w:rsidRPr="006E4EAE">
        <w:t xml:space="preserve"> or</w:t>
      </w:r>
      <w:r w:rsidRPr="006E4EAE">
        <w:t xml:space="preserve"> NSIR) to assess the adequacy of the proposed new </w:t>
      </w:r>
      <w:r w:rsidR="002E2F5B" w:rsidRPr="006E4EAE">
        <w:t xml:space="preserve">or significantly modified </w:t>
      </w:r>
      <w:r w:rsidRPr="006E4EAE">
        <w:t xml:space="preserve">SDP. This review should specifically involve regional representation and should test the SDP (preferably with real examples, </w:t>
      </w:r>
      <w:r w:rsidR="002E2F5B" w:rsidRPr="006E4EAE">
        <w:t>though</w:t>
      </w:r>
      <w:r w:rsidRPr="006E4EAE">
        <w:t xml:space="preserve"> hypothetical inspection findings and violations may be used). Based on the results of the feasibility review, a pilot should be considered to evaluate the robustness of the proposed SDP and to ensure that appropriate outcomes are achieved. The feasibility and/or pilot results should be documented in the applicable SDP technical basis document.</w:t>
      </w:r>
    </w:p>
    <w:p w14:paraId="7990CC5E" w14:textId="1244C248" w:rsidR="00D417F5" w:rsidRPr="006E4EAE" w:rsidRDefault="00D417F5" w:rsidP="004E3E26">
      <w:pPr>
        <w:pStyle w:val="BodyText"/>
        <w:numPr>
          <w:ilvl w:val="0"/>
          <w:numId w:val="22"/>
        </w:numPr>
      </w:pPr>
      <w:r w:rsidRPr="006E4EAE">
        <w:t xml:space="preserve">Upon reconciliation of both internal and external feedback from the feasibility review and/or pilot, appropriate training on the </w:t>
      </w:r>
      <w:r w:rsidR="002E2F5B" w:rsidRPr="006E4EAE">
        <w:t xml:space="preserve">new or significantly modified </w:t>
      </w:r>
      <w:r w:rsidRPr="006E4EAE">
        <w:t xml:space="preserve">SDP </w:t>
      </w:r>
      <w:r w:rsidR="00137FB7" w:rsidRPr="006E4EAE">
        <w:t xml:space="preserve">should </w:t>
      </w:r>
      <w:r w:rsidRPr="006E4EAE">
        <w:t>be provided to NRC staff.</w:t>
      </w:r>
    </w:p>
    <w:p w14:paraId="07B7EA7B" w14:textId="3664CBFA" w:rsidR="00D417F5" w:rsidRPr="006E4EAE" w:rsidRDefault="00D417F5" w:rsidP="004E3E26">
      <w:pPr>
        <w:pStyle w:val="BodyText"/>
        <w:numPr>
          <w:ilvl w:val="0"/>
          <w:numId w:val="22"/>
        </w:numPr>
      </w:pPr>
      <w:r w:rsidRPr="006E4EAE">
        <w:t>After items 0</w:t>
      </w:r>
      <w:r w:rsidR="00601C8D" w:rsidRPr="006E4EAE">
        <w:t>8</w:t>
      </w:r>
      <w:r w:rsidRPr="006E4EAE">
        <w:t>.01a</w:t>
      </w:r>
      <w:r w:rsidR="0044370C">
        <w:t xml:space="preserve">, b, and </w:t>
      </w:r>
      <w:r w:rsidRPr="006E4EAE">
        <w:t>c have been completed, the final SDP will be issued consistent with the requirements in IMC 0040, “Prepar</w:t>
      </w:r>
      <w:ins w:id="12" w:author="Author">
        <w:r w:rsidR="002D399A">
          <w:t>ation</w:t>
        </w:r>
      </w:ins>
      <w:r w:rsidRPr="006E4EAE">
        <w:t>, Revisi</w:t>
      </w:r>
      <w:ins w:id="13" w:author="Author">
        <w:r w:rsidR="002D399A">
          <w:t>o</w:t>
        </w:r>
      </w:ins>
      <w:r w:rsidRPr="006E4EAE">
        <w:t>n, Issu</w:t>
      </w:r>
      <w:ins w:id="14" w:author="Author">
        <w:r w:rsidR="006844C0">
          <w:t>ance,</w:t>
        </w:r>
      </w:ins>
      <w:r w:rsidRPr="006E4EAE">
        <w:t xml:space="preserve"> </w:t>
      </w:r>
      <w:ins w:id="15" w:author="Author">
        <w:r w:rsidR="00CC5E75">
          <w:t xml:space="preserve">and Ongoing Oversight of </w:t>
        </w:r>
      </w:ins>
      <w:r w:rsidRPr="006E4EAE">
        <w:t>NRC Inspection Manual</w:t>
      </w:r>
      <w:ins w:id="16" w:author="Author">
        <w:r w:rsidR="00E4145B">
          <w:t xml:space="preserve"> Documents</w:t>
        </w:r>
      </w:ins>
      <w:r w:rsidRPr="006E4EAE">
        <w:t>.”</w:t>
      </w:r>
      <w:r w:rsidR="002C3568" w:rsidRPr="006E4EAE">
        <w:t xml:space="preserve"> Before issuance, staff should determine whether Commission notification or approval is necessary, in accordance with Management Directive 8.13.</w:t>
      </w:r>
    </w:p>
    <w:p w14:paraId="25BA6FA8" w14:textId="77777777" w:rsidR="001D1276" w:rsidRDefault="00D417F5" w:rsidP="001D1276">
      <w:pPr>
        <w:pStyle w:val="Heading2"/>
      </w:pPr>
      <w:r w:rsidRPr="006E4EAE">
        <w:t>0</w:t>
      </w:r>
      <w:r w:rsidR="00F07F71" w:rsidRPr="006E4EAE">
        <w:t>8</w:t>
      </w:r>
      <w:r w:rsidRPr="006E4EAE">
        <w:t>.02</w:t>
      </w:r>
      <w:r w:rsidRPr="006E4EAE">
        <w:tab/>
      </w:r>
      <w:r w:rsidRPr="001D1276">
        <w:rPr>
          <w:u w:val="single"/>
        </w:rPr>
        <w:t>SDP Feedback and Improvement</w:t>
      </w:r>
    </w:p>
    <w:p w14:paraId="7F1BC725" w14:textId="16B53DFE" w:rsidR="00D417F5" w:rsidRPr="006E4EAE" w:rsidRDefault="00D417F5" w:rsidP="001D1276">
      <w:pPr>
        <w:pStyle w:val="BodyText3"/>
      </w:pPr>
      <w:r w:rsidRPr="006E4EAE">
        <w:t>IMC 0801, “</w:t>
      </w:r>
      <w:ins w:id="17" w:author="Author">
        <w:r w:rsidR="00EB3C80">
          <w:t>Inspection Program Feedback Process</w:t>
        </w:r>
      </w:ins>
      <w:r w:rsidRPr="006E4EAE">
        <w:t xml:space="preserve">,” describes in detail the feedback process and feedback form used by the Office of NRR/Division of </w:t>
      </w:r>
      <w:r w:rsidR="00A33D2A">
        <w:t>Reactor Oversight</w:t>
      </w:r>
      <w:r w:rsidRPr="006E4EAE">
        <w:t>, to document problems, concerns, or difficulties encountered during implementation of the ROP guidance.</w:t>
      </w:r>
    </w:p>
    <w:p w14:paraId="2EF4C703" w14:textId="28255935" w:rsidR="005716EC" w:rsidRPr="006E4EAE" w:rsidRDefault="005716EC" w:rsidP="00090343">
      <w:pPr>
        <w:pStyle w:val="Heading1"/>
        <w:rPr>
          <w:color w:val="000000"/>
        </w:rPr>
      </w:pPr>
      <w:r w:rsidRPr="006E4EAE">
        <w:rPr>
          <w:color w:val="000000"/>
        </w:rPr>
        <w:t>0609-</w:t>
      </w:r>
      <w:r w:rsidR="00487471">
        <w:rPr>
          <w:color w:val="000000"/>
        </w:rPr>
        <w:t>0</w:t>
      </w:r>
      <w:r w:rsidR="00F07F71" w:rsidRPr="006E4EAE">
        <w:rPr>
          <w:color w:val="000000"/>
        </w:rPr>
        <w:t>9</w:t>
      </w:r>
      <w:r w:rsidRPr="006E4EAE">
        <w:rPr>
          <w:color w:val="000000"/>
        </w:rPr>
        <w:tab/>
        <w:t>REFERENCES</w:t>
      </w:r>
    </w:p>
    <w:p w14:paraId="764018F1" w14:textId="4491462C" w:rsidR="00D00458" w:rsidRPr="006E4EAE" w:rsidRDefault="0048436D" w:rsidP="00B72B0B">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 xml:space="preserve">IMC </w:t>
      </w:r>
      <w:r w:rsidR="00790EF7" w:rsidRPr="006E4EAE">
        <w:rPr>
          <w:rFonts w:cs="Arial"/>
          <w:color w:val="000000"/>
          <w:sz w:val="22"/>
          <w:szCs w:val="22"/>
        </w:rPr>
        <w:t>0611</w:t>
      </w:r>
      <w:r w:rsidRPr="006E4EAE">
        <w:rPr>
          <w:rFonts w:cs="Arial"/>
          <w:color w:val="000000"/>
          <w:sz w:val="22"/>
          <w:szCs w:val="22"/>
        </w:rPr>
        <w:t>, “Power Reactor Inspection Reports”</w:t>
      </w:r>
    </w:p>
    <w:p w14:paraId="1409C246"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556EC07C" w14:textId="79AEA66D" w:rsidR="00D00458" w:rsidRPr="006E4EAE" w:rsidRDefault="00D00458" w:rsidP="00B72B0B">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IMC 0612, Appendix</w:t>
      </w:r>
      <w:r w:rsidR="008559EA">
        <w:rPr>
          <w:rFonts w:cs="Arial"/>
          <w:color w:val="000000"/>
          <w:sz w:val="22"/>
          <w:szCs w:val="22"/>
        </w:rPr>
        <w:t> B</w:t>
      </w:r>
      <w:r w:rsidRPr="006E4EAE">
        <w:rPr>
          <w:rFonts w:cs="Arial"/>
          <w:color w:val="000000"/>
          <w:sz w:val="22"/>
          <w:szCs w:val="22"/>
        </w:rPr>
        <w:t>, “</w:t>
      </w:r>
      <w:ins w:id="18" w:author="Author">
        <w:r w:rsidR="009F247A">
          <w:rPr>
            <w:rFonts w:cs="Arial"/>
            <w:color w:val="000000"/>
            <w:sz w:val="22"/>
            <w:szCs w:val="22"/>
          </w:rPr>
          <w:t>Issue Screening Directions</w:t>
        </w:r>
      </w:ins>
      <w:r w:rsidRPr="006E4EAE">
        <w:rPr>
          <w:rFonts w:cs="Arial"/>
          <w:color w:val="000000"/>
          <w:sz w:val="22"/>
          <w:szCs w:val="22"/>
        </w:rPr>
        <w:t>”</w:t>
      </w:r>
    </w:p>
    <w:p w14:paraId="14DB32B6"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3835258B" w14:textId="65D84423" w:rsidR="00D00458" w:rsidRPr="006E4EAE" w:rsidRDefault="00D00458" w:rsidP="00B72B0B">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IMC 0308, Attachment</w:t>
      </w:r>
      <w:r w:rsidR="008559EA">
        <w:rPr>
          <w:rFonts w:cs="Arial"/>
          <w:color w:val="000000"/>
          <w:sz w:val="22"/>
          <w:szCs w:val="22"/>
        </w:rPr>
        <w:t> 3</w:t>
      </w:r>
      <w:r w:rsidRPr="006E4EAE">
        <w:rPr>
          <w:rFonts w:cs="Arial"/>
          <w:color w:val="000000"/>
          <w:sz w:val="22"/>
          <w:szCs w:val="22"/>
        </w:rPr>
        <w:t>, “</w:t>
      </w:r>
      <w:ins w:id="19" w:author="Author">
        <w:r w:rsidR="00D5377B">
          <w:rPr>
            <w:rFonts w:cs="Arial"/>
            <w:color w:val="000000"/>
            <w:sz w:val="22"/>
            <w:szCs w:val="22"/>
          </w:rPr>
          <w:t xml:space="preserve">Technical Basis for </w:t>
        </w:r>
      </w:ins>
      <w:r w:rsidRPr="006E4EAE">
        <w:rPr>
          <w:rFonts w:cs="Arial"/>
          <w:color w:val="000000"/>
          <w:sz w:val="22"/>
          <w:szCs w:val="22"/>
        </w:rPr>
        <w:t>Significance Determination Process”</w:t>
      </w:r>
    </w:p>
    <w:p w14:paraId="69EE0C87"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6C63785F" w14:textId="171B550F" w:rsidR="00D00458" w:rsidRPr="006E4EAE" w:rsidRDefault="00D00458" w:rsidP="00B72B0B">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IMC 0609, Attachment</w:t>
      </w:r>
      <w:r w:rsidR="008559EA">
        <w:rPr>
          <w:rFonts w:cs="Arial"/>
          <w:color w:val="000000"/>
          <w:sz w:val="22"/>
          <w:szCs w:val="22"/>
        </w:rPr>
        <w:t> 1</w:t>
      </w:r>
      <w:r w:rsidRPr="006E4EAE">
        <w:rPr>
          <w:rFonts w:cs="Arial"/>
          <w:color w:val="000000"/>
          <w:sz w:val="22"/>
          <w:szCs w:val="22"/>
        </w:rPr>
        <w:t xml:space="preserve">, “Significance and Enforcement Review Panel </w:t>
      </w:r>
      <w:ins w:id="20" w:author="Author">
        <w:r w:rsidR="000F0706">
          <w:rPr>
            <w:rFonts w:cs="Arial"/>
            <w:color w:val="000000"/>
            <w:sz w:val="22"/>
            <w:szCs w:val="22"/>
          </w:rPr>
          <w:t xml:space="preserve">(SERP) </w:t>
        </w:r>
      </w:ins>
      <w:r w:rsidRPr="006E4EAE">
        <w:rPr>
          <w:rFonts w:cs="Arial"/>
          <w:color w:val="000000"/>
          <w:sz w:val="22"/>
          <w:szCs w:val="22"/>
        </w:rPr>
        <w:t>Process”</w:t>
      </w:r>
    </w:p>
    <w:p w14:paraId="3F0DD2D7"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2CAD1FD8" w14:textId="4C63150C" w:rsidR="000344F0" w:rsidRPr="006E4EAE" w:rsidRDefault="00D00458" w:rsidP="00B72B0B">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lastRenderedPageBreak/>
        <w:t>IMC 0609, Attachment</w:t>
      </w:r>
      <w:r w:rsidR="008559EA">
        <w:rPr>
          <w:rFonts w:cs="Arial"/>
          <w:color w:val="000000"/>
          <w:sz w:val="22"/>
          <w:szCs w:val="22"/>
        </w:rPr>
        <w:t> 2</w:t>
      </w:r>
      <w:r w:rsidRPr="006E4EAE">
        <w:rPr>
          <w:rFonts w:cs="Arial"/>
          <w:color w:val="000000"/>
          <w:sz w:val="22"/>
          <w:szCs w:val="22"/>
        </w:rPr>
        <w:t>, “Process for Appealing NRC Characterization of Inspection Findings (SDP Appeal Process)”</w:t>
      </w:r>
    </w:p>
    <w:p w14:paraId="350B1E5B" w14:textId="77777777" w:rsidR="000344F0" w:rsidRPr="006E4EAE" w:rsidRDefault="000344F0" w:rsidP="006E4EAE">
      <w:pPr>
        <w:pStyle w:val="ListParagraph"/>
        <w:rPr>
          <w:rFonts w:cs="Arial"/>
          <w:color w:val="000000"/>
          <w:sz w:val="22"/>
          <w:szCs w:val="22"/>
        </w:rPr>
      </w:pPr>
    </w:p>
    <w:p w14:paraId="09DACC00" w14:textId="6709A896" w:rsidR="006579C5" w:rsidRPr="006E4EAE" w:rsidRDefault="00D00458" w:rsidP="00B72B0B">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IMC 0609, Attachment</w:t>
      </w:r>
      <w:r w:rsidR="008559EA">
        <w:rPr>
          <w:rFonts w:cs="Arial"/>
          <w:color w:val="000000"/>
          <w:sz w:val="22"/>
          <w:szCs w:val="22"/>
        </w:rPr>
        <w:t> 3</w:t>
      </w:r>
      <w:r w:rsidRPr="006E4EAE">
        <w:rPr>
          <w:rFonts w:cs="Arial"/>
          <w:color w:val="000000"/>
          <w:sz w:val="22"/>
          <w:szCs w:val="22"/>
        </w:rPr>
        <w:t>, “Senior Reactor Analyst</w:t>
      </w:r>
      <w:ins w:id="21" w:author="Author">
        <w:r w:rsidR="00C84161">
          <w:rPr>
            <w:rFonts w:cs="Arial"/>
            <w:color w:val="000000"/>
            <w:sz w:val="22"/>
            <w:szCs w:val="22"/>
          </w:rPr>
          <w:t xml:space="preserve"> and Risk Analyst</w:t>
        </w:r>
      </w:ins>
      <w:r w:rsidRPr="006E4EAE">
        <w:rPr>
          <w:rFonts w:cs="Arial"/>
          <w:color w:val="000000"/>
          <w:sz w:val="22"/>
          <w:szCs w:val="22"/>
        </w:rPr>
        <w:t xml:space="preserve"> Support Objectives”</w:t>
      </w:r>
    </w:p>
    <w:p w14:paraId="7F496BFB" w14:textId="77777777" w:rsidR="000B29FD" w:rsidRPr="006E4EAE" w:rsidRDefault="000B29FD" w:rsidP="006E4EA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26783148" w14:textId="6EABBE10" w:rsidR="00D00458" w:rsidRPr="006E4EAE" w:rsidRDefault="00D00458" w:rsidP="00B72B0B">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E4EAE">
        <w:rPr>
          <w:rFonts w:cs="Arial"/>
          <w:color w:val="000000"/>
          <w:sz w:val="22"/>
          <w:szCs w:val="22"/>
        </w:rPr>
        <w:t>IMC 0609, Attachment</w:t>
      </w:r>
      <w:r w:rsidR="008559EA">
        <w:rPr>
          <w:rFonts w:cs="Arial"/>
          <w:color w:val="000000"/>
          <w:sz w:val="22"/>
          <w:szCs w:val="22"/>
        </w:rPr>
        <w:t> 4</w:t>
      </w:r>
      <w:r w:rsidRPr="006E4EAE">
        <w:rPr>
          <w:rFonts w:cs="Arial"/>
          <w:color w:val="000000"/>
          <w:sz w:val="22"/>
          <w:szCs w:val="22"/>
        </w:rPr>
        <w:t>, “Initial Characterization of Findings”</w:t>
      </w:r>
    </w:p>
    <w:p w14:paraId="0DBD283E" w14:textId="77777777" w:rsidR="003535FA" w:rsidRPr="006E4EAE" w:rsidRDefault="003535FA" w:rsidP="006E4EAE">
      <w:pPr>
        <w:pStyle w:val="ListParagraph"/>
        <w:rPr>
          <w:rFonts w:cs="Arial"/>
          <w:sz w:val="22"/>
          <w:szCs w:val="22"/>
        </w:rPr>
      </w:pPr>
    </w:p>
    <w:p w14:paraId="306AD6BF" w14:textId="2A9A0A9E" w:rsidR="003535FA" w:rsidRPr="006E4EAE" w:rsidRDefault="003535FA" w:rsidP="00B72B0B">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E4EAE">
        <w:rPr>
          <w:rFonts w:cs="Arial"/>
          <w:sz w:val="22"/>
          <w:szCs w:val="22"/>
        </w:rPr>
        <w:t>IMC 0609, Attachment</w:t>
      </w:r>
      <w:r w:rsidR="008559EA">
        <w:rPr>
          <w:rFonts w:cs="Arial"/>
          <w:sz w:val="22"/>
          <w:szCs w:val="22"/>
        </w:rPr>
        <w:t> 5</w:t>
      </w:r>
      <w:r w:rsidRPr="006E4EAE">
        <w:rPr>
          <w:rFonts w:cs="Arial"/>
          <w:sz w:val="22"/>
          <w:szCs w:val="22"/>
        </w:rPr>
        <w:t xml:space="preserve">, </w:t>
      </w:r>
      <w:r w:rsidR="008B433D" w:rsidRPr="006E4EAE">
        <w:rPr>
          <w:rFonts w:cs="Arial"/>
          <w:sz w:val="22"/>
          <w:szCs w:val="22"/>
        </w:rPr>
        <w:t>“</w:t>
      </w:r>
      <w:r w:rsidRPr="006E4EAE">
        <w:rPr>
          <w:rFonts w:cs="Arial"/>
          <w:sz w:val="22"/>
          <w:szCs w:val="22"/>
        </w:rPr>
        <w:t>Inspection Finding Review Board</w:t>
      </w:r>
      <w:r w:rsidR="008B433D" w:rsidRPr="006E4EAE">
        <w:rPr>
          <w:rFonts w:cs="Arial"/>
          <w:sz w:val="22"/>
          <w:szCs w:val="22"/>
        </w:rPr>
        <w:t>”</w:t>
      </w:r>
    </w:p>
    <w:p w14:paraId="6C076C7F"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73DA4011" w14:textId="2C5C3F8F" w:rsidR="00D4062B" w:rsidRPr="006E4EAE" w:rsidRDefault="00D00458" w:rsidP="00B72B0B">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color w:val="000000"/>
          <w:sz w:val="22"/>
          <w:szCs w:val="22"/>
        </w:rPr>
        <w:t>IMC 0609, Appendix</w:t>
      </w:r>
      <w:r w:rsidR="008559EA">
        <w:rPr>
          <w:rFonts w:cs="Arial"/>
          <w:color w:val="000000"/>
          <w:sz w:val="22"/>
          <w:szCs w:val="22"/>
        </w:rPr>
        <w:t> A</w:t>
      </w:r>
      <w:r w:rsidRPr="006E4EAE">
        <w:rPr>
          <w:rFonts w:cs="Arial"/>
          <w:color w:val="000000"/>
          <w:sz w:val="22"/>
          <w:szCs w:val="22"/>
        </w:rPr>
        <w:t>, “</w:t>
      </w:r>
      <w:ins w:id="22" w:author="Author">
        <w:r w:rsidR="00076A64">
          <w:rPr>
            <w:rFonts w:cs="Arial"/>
            <w:color w:val="000000"/>
            <w:sz w:val="22"/>
            <w:szCs w:val="22"/>
          </w:rPr>
          <w:t xml:space="preserve">The </w:t>
        </w:r>
      </w:ins>
      <w:r w:rsidRPr="006E4EAE">
        <w:rPr>
          <w:rFonts w:cs="Arial"/>
          <w:color w:val="000000"/>
          <w:sz w:val="22"/>
          <w:szCs w:val="22"/>
        </w:rPr>
        <w:t>Significance Determination Process for Findings At-Power”</w:t>
      </w:r>
    </w:p>
    <w:p w14:paraId="16D8B6CD"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12E99C3C" w14:textId="03541698" w:rsidR="00D00458" w:rsidRPr="006E4EAE" w:rsidRDefault="00D00458" w:rsidP="00B72B0B">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E4EAE">
        <w:rPr>
          <w:rFonts w:cs="Arial"/>
          <w:color w:val="000000"/>
          <w:sz w:val="22"/>
          <w:szCs w:val="22"/>
        </w:rPr>
        <w:t>IMC 0609, Appendix</w:t>
      </w:r>
      <w:r w:rsidR="008559EA">
        <w:rPr>
          <w:rFonts w:cs="Arial"/>
          <w:color w:val="000000"/>
          <w:sz w:val="22"/>
          <w:szCs w:val="22"/>
        </w:rPr>
        <w:t> M</w:t>
      </w:r>
      <w:r w:rsidRPr="006E4EAE">
        <w:rPr>
          <w:rFonts w:cs="Arial"/>
          <w:color w:val="000000"/>
          <w:sz w:val="22"/>
          <w:szCs w:val="22"/>
        </w:rPr>
        <w:t>, “Significance Determination Process Using Qualitative Criteria”</w:t>
      </w:r>
    </w:p>
    <w:p w14:paraId="271B6165"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607430FD" w14:textId="77777777" w:rsidR="00D00458" w:rsidRPr="006E4EAE" w:rsidRDefault="00D00458" w:rsidP="00B72B0B">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E4EAE">
        <w:rPr>
          <w:rFonts w:cs="Arial"/>
          <w:color w:val="000000"/>
          <w:sz w:val="22"/>
          <w:szCs w:val="22"/>
        </w:rPr>
        <w:t>IMC 0040, “Preparing, Revising, and Issuing Documents for the NRC Inspection Manual”</w:t>
      </w:r>
    </w:p>
    <w:p w14:paraId="648836D2"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58ABF91E" w14:textId="6B2A9320" w:rsidR="00D00458" w:rsidRPr="006E4EAE" w:rsidRDefault="00D00458" w:rsidP="00B72B0B">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E4EAE">
        <w:rPr>
          <w:rFonts w:cs="Arial"/>
          <w:color w:val="000000"/>
          <w:sz w:val="22"/>
          <w:szCs w:val="22"/>
        </w:rPr>
        <w:t>SECY</w:t>
      </w:r>
      <w:r w:rsidR="008559EA">
        <w:rPr>
          <w:rFonts w:ascii="Cambria Math" w:hAnsi="Cambria Math" w:cs="Cambria Math"/>
          <w:color w:val="000000"/>
          <w:sz w:val="22"/>
          <w:szCs w:val="22"/>
        </w:rPr>
        <w:t>‑</w:t>
      </w:r>
      <w:r w:rsidR="008559EA">
        <w:rPr>
          <w:rFonts w:cs="Arial"/>
          <w:color w:val="000000"/>
          <w:sz w:val="22"/>
          <w:szCs w:val="22"/>
        </w:rPr>
        <w:t>9</w:t>
      </w:r>
      <w:r w:rsidRPr="006E4EAE">
        <w:rPr>
          <w:rFonts w:cs="Arial"/>
          <w:color w:val="000000"/>
          <w:sz w:val="22"/>
          <w:szCs w:val="22"/>
        </w:rPr>
        <w:t>9-007, “Recommendations for Reactor Oversight Process Improvements”</w:t>
      </w:r>
    </w:p>
    <w:p w14:paraId="5880E424"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63BD16A9" w14:textId="51640B95" w:rsidR="00D00458" w:rsidRPr="006E4EAE" w:rsidRDefault="00D00458" w:rsidP="00B72B0B">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E4EAE">
        <w:rPr>
          <w:rFonts w:cs="Arial"/>
          <w:color w:val="000000"/>
          <w:sz w:val="22"/>
          <w:szCs w:val="22"/>
        </w:rPr>
        <w:t>SECY</w:t>
      </w:r>
      <w:r w:rsidR="008559EA">
        <w:rPr>
          <w:rFonts w:ascii="Cambria Math" w:hAnsi="Cambria Math" w:cs="Cambria Math"/>
          <w:color w:val="000000"/>
          <w:sz w:val="22"/>
          <w:szCs w:val="22"/>
        </w:rPr>
        <w:t>‑</w:t>
      </w:r>
      <w:r w:rsidR="008559EA">
        <w:rPr>
          <w:rFonts w:cs="Arial"/>
          <w:color w:val="000000"/>
          <w:sz w:val="22"/>
          <w:szCs w:val="22"/>
        </w:rPr>
        <w:t>9</w:t>
      </w:r>
      <w:r w:rsidRPr="006E4EAE">
        <w:rPr>
          <w:rFonts w:cs="Arial"/>
          <w:color w:val="000000"/>
          <w:sz w:val="22"/>
          <w:szCs w:val="22"/>
        </w:rPr>
        <w:t>9-007</w:t>
      </w:r>
      <w:r w:rsidR="005C1AFC">
        <w:rPr>
          <w:rFonts w:cs="Arial"/>
          <w:color w:val="000000"/>
          <w:sz w:val="22"/>
          <w:szCs w:val="22"/>
        </w:rPr>
        <w:t>A</w:t>
      </w:r>
      <w:r w:rsidRPr="006E4EAE">
        <w:rPr>
          <w:rFonts w:cs="Arial"/>
          <w:color w:val="000000"/>
          <w:sz w:val="22"/>
          <w:szCs w:val="22"/>
        </w:rPr>
        <w:t>, “Recommendations for Reactor Oversight Process Improvements (Follow-up to SECY-99-007)”</w:t>
      </w:r>
    </w:p>
    <w:p w14:paraId="681B4C93" w14:textId="77777777" w:rsidR="00D00458" w:rsidRPr="006E4EAE" w:rsidRDefault="00D00458" w:rsidP="006E4EAE">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14:paraId="7A5594EA" w14:textId="63F58E4B" w:rsidR="0048436D" w:rsidRPr="006E4EAE" w:rsidRDefault="00D00458" w:rsidP="00B72B0B">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E4EAE">
        <w:rPr>
          <w:rFonts w:cs="Arial"/>
          <w:color w:val="000000"/>
          <w:sz w:val="22"/>
          <w:szCs w:val="22"/>
        </w:rPr>
        <w:t>SECY</w:t>
      </w:r>
      <w:r w:rsidR="008559EA">
        <w:rPr>
          <w:rFonts w:ascii="Cambria Math" w:hAnsi="Cambria Math" w:cs="Cambria Math"/>
          <w:color w:val="000000"/>
          <w:sz w:val="22"/>
          <w:szCs w:val="22"/>
        </w:rPr>
        <w:t>‑</w:t>
      </w:r>
      <w:r w:rsidR="008559EA">
        <w:rPr>
          <w:rFonts w:cs="Arial"/>
          <w:color w:val="000000"/>
          <w:sz w:val="22"/>
          <w:szCs w:val="22"/>
        </w:rPr>
        <w:t>0</w:t>
      </w:r>
      <w:r w:rsidRPr="006E4EAE">
        <w:rPr>
          <w:rFonts w:cs="Arial"/>
          <w:color w:val="000000"/>
          <w:sz w:val="22"/>
          <w:szCs w:val="22"/>
        </w:rPr>
        <w:t>0-0049, “Results of the Revised Reactor Oversight Process Pilot Program”</w:t>
      </w:r>
    </w:p>
    <w:p w14:paraId="779EBA9E" w14:textId="77777777" w:rsidR="000344F0" w:rsidRPr="006E4EAE" w:rsidRDefault="000344F0" w:rsidP="006E4EAE">
      <w:pPr>
        <w:pStyle w:val="ListParagraph"/>
        <w:rPr>
          <w:rFonts w:cs="Arial"/>
          <w:sz w:val="22"/>
          <w:szCs w:val="22"/>
        </w:rPr>
      </w:pPr>
    </w:p>
    <w:p w14:paraId="6492D867" w14:textId="1AB02B8B" w:rsidR="00DE5973" w:rsidRPr="00F75703" w:rsidRDefault="000344F0" w:rsidP="00B72B0B">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r w:rsidRPr="006E4EAE">
        <w:rPr>
          <w:rFonts w:cs="Arial"/>
          <w:sz w:val="22"/>
          <w:szCs w:val="22"/>
        </w:rPr>
        <w:t>Staff Requirements - COMSECY</w:t>
      </w:r>
      <w:r w:rsidR="008559EA">
        <w:rPr>
          <w:rFonts w:ascii="Cambria Math" w:hAnsi="Cambria Math" w:cs="Cambria Math"/>
          <w:sz w:val="22"/>
          <w:szCs w:val="22"/>
        </w:rPr>
        <w:t>‑</w:t>
      </w:r>
      <w:r w:rsidR="008559EA">
        <w:rPr>
          <w:rFonts w:cs="Arial"/>
          <w:sz w:val="22"/>
          <w:szCs w:val="22"/>
        </w:rPr>
        <w:t>1</w:t>
      </w:r>
      <w:r w:rsidRPr="006E4EAE">
        <w:rPr>
          <w:rFonts w:cs="Arial"/>
          <w:sz w:val="22"/>
          <w:szCs w:val="22"/>
        </w:rPr>
        <w:t>4-0030</w:t>
      </w:r>
      <w:r w:rsidR="0043421D">
        <w:rPr>
          <w:rFonts w:cs="Arial"/>
          <w:sz w:val="22"/>
          <w:szCs w:val="22"/>
        </w:rPr>
        <w:t>–</w:t>
      </w:r>
      <w:r w:rsidRPr="006E4EAE">
        <w:rPr>
          <w:rFonts w:cs="Arial"/>
          <w:sz w:val="22"/>
          <w:szCs w:val="22"/>
        </w:rPr>
        <w:t>Proposed Suspension of the Reactor Oversight Process Self-Assessment for Calendar Year 2014</w:t>
      </w:r>
    </w:p>
    <w:p w14:paraId="3803DDA1" w14:textId="77777777" w:rsidR="008A5F64" w:rsidRPr="006E4EAE" w:rsidRDefault="008A5F64" w:rsidP="005C52B5">
      <w:pPr>
        <w:pStyle w:val="END"/>
      </w:pPr>
      <w:r w:rsidRPr="006E4EAE">
        <w:t>END</w:t>
      </w:r>
    </w:p>
    <w:p w14:paraId="476CB4A1" w14:textId="77777777" w:rsidR="006B11C8" w:rsidRDefault="0057693B" w:rsidP="006B11C8">
      <w:pPr>
        <w:pStyle w:val="BodyText"/>
      </w:pPr>
      <w:r w:rsidRPr="006B11C8">
        <w:rPr>
          <w:u w:val="single"/>
        </w:rPr>
        <w:t>Exhibit</w:t>
      </w:r>
      <w:r w:rsidR="003321A9" w:rsidRPr="006B11C8">
        <w:rPr>
          <w:u w:val="single"/>
        </w:rPr>
        <w:t>s</w:t>
      </w:r>
      <w:r w:rsidR="003321A9" w:rsidRPr="006E4EAE">
        <w:t>:</w:t>
      </w:r>
    </w:p>
    <w:p w14:paraId="14DE00D8" w14:textId="03069D52" w:rsidR="0057693B" w:rsidRPr="006E4EAE" w:rsidRDefault="00204D3F" w:rsidP="00DB1F22">
      <w:pPr>
        <w:pStyle w:val="BodyText"/>
        <w:ind w:left="1080" w:hanging="720"/>
      </w:pPr>
      <w:r w:rsidRPr="006E4EAE">
        <w:t>Exhibit 1</w:t>
      </w:r>
      <w:r w:rsidR="006B11C8">
        <w:t xml:space="preserve">: </w:t>
      </w:r>
      <w:r w:rsidR="003321A9" w:rsidRPr="006E4EAE">
        <w:t xml:space="preserve">Graphical Representation of the Quantitative Significance of </w:t>
      </w:r>
      <w:r w:rsidR="001F09A4" w:rsidRPr="006E4EAE">
        <w:t xml:space="preserve">Inspection </w:t>
      </w:r>
      <w:r w:rsidR="003321A9" w:rsidRPr="006E4EAE">
        <w:t>Findings</w:t>
      </w:r>
    </w:p>
    <w:p w14:paraId="60A0A085" w14:textId="77777777" w:rsidR="0057693B" w:rsidRPr="006E4EAE" w:rsidRDefault="0057693B" w:rsidP="006B11C8">
      <w:pPr>
        <w:pStyle w:val="BodyText"/>
      </w:pPr>
      <w:r w:rsidRPr="006B11C8">
        <w:rPr>
          <w:u w:val="single"/>
        </w:rPr>
        <w:t>Attachments</w:t>
      </w:r>
      <w:r w:rsidRPr="006E4EAE">
        <w:t>:</w:t>
      </w:r>
    </w:p>
    <w:p w14:paraId="27819CDC" w14:textId="5F142A76" w:rsidR="0057693B" w:rsidRPr="006E4EAE" w:rsidRDefault="0057693B" w:rsidP="00DB1F22">
      <w:pPr>
        <w:pStyle w:val="BodyText"/>
        <w:ind w:left="1080" w:hanging="720"/>
      </w:pPr>
      <w:r w:rsidRPr="006E4EAE">
        <w:t>Attachment</w:t>
      </w:r>
      <w:r w:rsidR="008559EA">
        <w:t> 1</w:t>
      </w:r>
      <w:r w:rsidR="00DB1F22">
        <w:t xml:space="preserve">: </w:t>
      </w:r>
      <w:r w:rsidRPr="006E4EAE">
        <w:t>Significance and Enforcement Review Panel Process</w:t>
      </w:r>
    </w:p>
    <w:p w14:paraId="0B35A613" w14:textId="2EFD1A44" w:rsidR="0057693B" w:rsidRPr="006E4EAE" w:rsidRDefault="00204D3F" w:rsidP="00DB1F22">
      <w:pPr>
        <w:pStyle w:val="BodyText"/>
        <w:ind w:left="1080" w:hanging="720"/>
      </w:pPr>
      <w:r w:rsidRPr="006E4EAE">
        <w:t>Attachment</w:t>
      </w:r>
      <w:r w:rsidR="008559EA">
        <w:t> 2</w:t>
      </w:r>
      <w:r w:rsidR="00DB1F22">
        <w:t xml:space="preserve">: </w:t>
      </w:r>
      <w:r w:rsidR="0057693B" w:rsidRPr="006E4EAE">
        <w:t>Process for Appealing NRC Characterization of Inspection Findings</w:t>
      </w:r>
      <w:r w:rsidR="00DB1F22">
        <w:t xml:space="preserve"> </w:t>
      </w:r>
      <w:r w:rsidR="0057693B" w:rsidRPr="006E4EAE">
        <w:t>(SDP Appeal Process)</w:t>
      </w:r>
    </w:p>
    <w:p w14:paraId="01112E98" w14:textId="5439A887" w:rsidR="0057693B" w:rsidRPr="006E4EAE" w:rsidRDefault="00204D3F" w:rsidP="00DB1F22">
      <w:pPr>
        <w:pStyle w:val="BodyText"/>
        <w:ind w:left="1080" w:hanging="720"/>
      </w:pPr>
      <w:r w:rsidRPr="006E4EAE">
        <w:t>Attachment</w:t>
      </w:r>
      <w:r w:rsidR="008559EA">
        <w:t> 3</w:t>
      </w:r>
      <w:r w:rsidR="00DB1F22">
        <w:t xml:space="preserve">: </w:t>
      </w:r>
      <w:r w:rsidR="0057693B" w:rsidRPr="006E4EAE">
        <w:t>Senior Reactor Analyst</w:t>
      </w:r>
      <w:r w:rsidR="001C54E5" w:rsidRPr="006E4EAE">
        <w:t xml:space="preserve"> and Risk Analyst </w:t>
      </w:r>
      <w:r w:rsidR="0057693B" w:rsidRPr="006E4EAE">
        <w:t xml:space="preserve">Support </w:t>
      </w:r>
      <w:r w:rsidR="001C54E5" w:rsidRPr="006E4EAE">
        <w:t>Expectations</w:t>
      </w:r>
    </w:p>
    <w:p w14:paraId="14D034DD" w14:textId="68F0C1D9" w:rsidR="0057693B" w:rsidRPr="006E4EAE" w:rsidRDefault="00204D3F" w:rsidP="00DB1F22">
      <w:pPr>
        <w:pStyle w:val="BodyText"/>
        <w:ind w:left="1080" w:hanging="720"/>
      </w:pPr>
      <w:r w:rsidRPr="006E4EAE">
        <w:t>Attachment</w:t>
      </w:r>
      <w:r w:rsidR="008559EA">
        <w:t> 4</w:t>
      </w:r>
      <w:r w:rsidR="00DB1F22">
        <w:t xml:space="preserve">: </w:t>
      </w:r>
      <w:r w:rsidR="0057693B" w:rsidRPr="006E4EAE">
        <w:t>Initial Characterization of Findings</w:t>
      </w:r>
    </w:p>
    <w:p w14:paraId="1AB430B6" w14:textId="5F10A27C" w:rsidR="002669F9" w:rsidRPr="006E4EAE" w:rsidRDefault="002669F9" w:rsidP="00DB1F22">
      <w:pPr>
        <w:pStyle w:val="BodyText"/>
        <w:ind w:left="1080" w:hanging="720"/>
      </w:pPr>
      <w:r w:rsidRPr="006E4EAE">
        <w:t>Attachment</w:t>
      </w:r>
      <w:r w:rsidR="008559EA">
        <w:t> 5</w:t>
      </w:r>
      <w:r w:rsidR="00DB1F22">
        <w:t xml:space="preserve">: </w:t>
      </w:r>
      <w:r w:rsidRPr="006E4EAE">
        <w:t>Inspection Finding Review Board</w:t>
      </w:r>
    </w:p>
    <w:p w14:paraId="0596E7EE" w14:textId="77777777" w:rsidR="0057693B" w:rsidRPr="006E4EAE" w:rsidRDefault="0057693B" w:rsidP="006B11C8">
      <w:pPr>
        <w:pStyle w:val="BodyText"/>
      </w:pPr>
      <w:r w:rsidRPr="006E4EAE">
        <w:rPr>
          <w:u w:val="single"/>
        </w:rPr>
        <w:t>Appendices</w:t>
      </w:r>
      <w:r w:rsidRPr="006E4EAE">
        <w:t>:</w:t>
      </w:r>
    </w:p>
    <w:p w14:paraId="45C52745" w14:textId="694C417F" w:rsidR="00790EF7" w:rsidRPr="006E4EAE" w:rsidRDefault="0057693B" w:rsidP="00DB1F22">
      <w:pPr>
        <w:pStyle w:val="BodyText"/>
        <w:ind w:left="1080" w:hanging="720"/>
      </w:pPr>
      <w:r w:rsidRPr="006E4EAE">
        <w:t>Appendix</w:t>
      </w:r>
      <w:r w:rsidR="008559EA">
        <w:t> A</w:t>
      </w:r>
      <w:r w:rsidR="00DB1F22">
        <w:t xml:space="preserve">: </w:t>
      </w:r>
      <w:r w:rsidRPr="006E4EAE">
        <w:t xml:space="preserve">Significance Determination </w:t>
      </w:r>
      <w:r w:rsidR="00A62329" w:rsidRPr="006E4EAE">
        <w:t xml:space="preserve">Process for </w:t>
      </w:r>
      <w:r w:rsidR="00BB6AEB" w:rsidRPr="006E4EAE">
        <w:t>Findings At</w:t>
      </w:r>
      <w:r w:rsidR="00D937D6">
        <w:rPr>
          <w:rFonts w:ascii="Cambria Math" w:hAnsi="Cambria Math" w:cs="Cambria Math"/>
        </w:rPr>
        <w:t>‑</w:t>
      </w:r>
      <w:r w:rsidR="00BB6AEB" w:rsidRPr="006E4EAE">
        <w:t>Power</w:t>
      </w:r>
    </w:p>
    <w:p w14:paraId="63E4A249" w14:textId="2D86DAC3" w:rsidR="0057693B" w:rsidRPr="006E4EAE" w:rsidRDefault="0057693B" w:rsidP="00DB1F22">
      <w:pPr>
        <w:pStyle w:val="BodyText"/>
        <w:ind w:left="1080" w:hanging="720"/>
      </w:pPr>
      <w:r w:rsidRPr="006E4EAE">
        <w:t>Appendix</w:t>
      </w:r>
      <w:r w:rsidR="008559EA">
        <w:t> B</w:t>
      </w:r>
      <w:r w:rsidR="00DB1F22">
        <w:t xml:space="preserve">: </w:t>
      </w:r>
      <w:r w:rsidRPr="006E4EAE">
        <w:t>Emergency Preparedness SDP</w:t>
      </w:r>
    </w:p>
    <w:p w14:paraId="17B7B6F8" w14:textId="2C0B5797" w:rsidR="0057693B" w:rsidRPr="006E4EAE" w:rsidRDefault="0057693B" w:rsidP="00DB1F22">
      <w:pPr>
        <w:pStyle w:val="BodyText"/>
        <w:ind w:left="1080" w:hanging="720"/>
      </w:pPr>
      <w:r w:rsidRPr="006E4EAE">
        <w:t>Appendix</w:t>
      </w:r>
      <w:r w:rsidR="008559EA">
        <w:t> C</w:t>
      </w:r>
      <w:r w:rsidR="00DB1F22">
        <w:t xml:space="preserve">: </w:t>
      </w:r>
      <w:r w:rsidRPr="006E4EAE">
        <w:t>Occupational Radiation Safety SDP</w:t>
      </w:r>
    </w:p>
    <w:p w14:paraId="24FAA01A" w14:textId="17CAA507" w:rsidR="0057693B" w:rsidRPr="006E4EAE" w:rsidRDefault="0057693B" w:rsidP="00DB1F22">
      <w:pPr>
        <w:pStyle w:val="BodyText"/>
        <w:ind w:left="1080" w:hanging="720"/>
      </w:pPr>
      <w:r w:rsidRPr="006E4EAE">
        <w:lastRenderedPageBreak/>
        <w:t>Appendix</w:t>
      </w:r>
      <w:r w:rsidR="008559EA">
        <w:t> D</w:t>
      </w:r>
      <w:r w:rsidR="00DB1F22">
        <w:t xml:space="preserve">: </w:t>
      </w:r>
      <w:r w:rsidRPr="006E4EAE">
        <w:t>Public Radiation Safety SDP</w:t>
      </w:r>
    </w:p>
    <w:p w14:paraId="3DDCDB63" w14:textId="6294EF27" w:rsidR="003321A9" w:rsidRPr="006E4EAE" w:rsidRDefault="003321A9" w:rsidP="00DB1F22">
      <w:pPr>
        <w:pStyle w:val="BodyText"/>
        <w:ind w:left="1080" w:hanging="720"/>
      </w:pPr>
      <w:r w:rsidRPr="006E4EAE">
        <w:t>Appendix</w:t>
      </w:r>
      <w:r w:rsidR="00395DDE">
        <w:t> E</w:t>
      </w:r>
      <w:r w:rsidR="00DB1F22">
        <w:t xml:space="preserve">: </w:t>
      </w:r>
      <w:r w:rsidRPr="006E4EAE">
        <w:t>Part</w:t>
      </w:r>
      <w:r w:rsidR="00C50382">
        <w:t> I</w:t>
      </w:r>
      <w:r w:rsidR="0057693B" w:rsidRPr="006E4EAE">
        <w:t>, Baseline Security SDP for Power Reactors</w:t>
      </w:r>
    </w:p>
    <w:p w14:paraId="5CD94BEA" w14:textId="70C4F88E" w:rsidR="0057693B" w:rsidRPr="006E4EAE" w:rsidRDefault="0057693B" w:rsidP="00870139">
      <w:pPr>
        <w:pStyle w:val="BodyText3"/>
        <w:ind w:left="1080"/>
      </w:pPr>
      <w:r w:rsidRPr="006E4EAE">
        <w:t>Part</w:t>
      </w:r>
      <w:r w:rsidR="00C50382">
        <w:t> I</w:t>
      </w:r>
      <w:r w:rsidRPr="006E4EAE">
        <w:t>I,</w:t>
      </w:r>
      <w:r w:rsidR="003321A9" w:rsidRPr="006E4EAE">
        <w:t xml:space="preserve"> </w:t>
      </w:r>
      <w:r w:rsidRPr="006E4EAE">
        <w:t>Force-on</w:t>
      </w:r>
      <w:r w:rsidR="00D937D6">
        <w:rPr>
          <w:rFonts w:ascii="Cambria Math" w:hAnsi="Cambria Math" w:cs="Cambria Math"/>
        </w:rPr>
        <w:t>‑</w:t>
      </w:r>
      <w:r w:rsidRPr="006E4EAE">
        <w:t>Force Security SDP for Power Reactors</w:t>
      </w:r>
      <w:ins w:id="23" w:author="Author">
        <w:r w:rsidR="002511D4">
          <w:t xml:space="preserve"> (non-public)</w:t>
        </w:r>
      </w:ins>
    </w:p>
    <w:p w14:paraId="17423FE1" w14:textId="6D397447" w:rsidR="00221EC6" w:rsidRPr="006E4EAE" w:rsidRDefault="00221EC6" w:rsidP="00870139">
      <w:pPr>
        <w:pStyle w:val="BodyText3"/>
        <w:ind w:left="1080"/>
        <w:rPr>
          <w:rFonts w:cs="Arial"/>
          <w:color w:val="000000"/>
        </w:rPr>
      </w:pPr>
      <w:r w:rsidRPr="006E4EAE">
        <w:rPr>
          <w:rFonts w:cs="Arial"/>
          <w:color w:val="000000"/>
        </w:rPr>
        <w:t>Part</w:t>
      </w:r>
      <w:r w:rsidR="00C50382">
        <w:rPr>
          <w:rFonts w:cs="Arial"/>
          <w:color w:val="000000"/>
        </w:rPr>
        <w:t> I</w:t>
      </w:r>
      <w:r w:rsidRPr="006E4EAE">
        <w:rPr>
          <w:rFonts w:cs="Arial"/>
          <w:color w:val="000000"/>
        </w:rPr>
        <w:t>II,</w:t>
      </w:r>
      <w:r w:rsidR="006F6142" w:rsidRPr="006E4EAE">
        <w:rPr>
          <w:rFonts w:cs="Arial"/>
          <w:color w:val="000000"/>
        </w:rPr>
        <w:t xml:space="preserve"> </w:t>
      </w:r>
      <w:r w:rsidR="006F6142" w:rsidRPr="006E4EAE">
        <w:rPr>
          <w:rFonts w:cs="Arial"/>
        </w:rPr>
        <w:t>Construction Fitness-for-Duty Significance Determination Process for New Reactors</w:t>
      </w:r>
      <w:r w:rsidRPr="006E4EAE">
        <w:rPr>
          <w:rFonts w:cs="Arial"/>
          <w:color w:val="000000"/>
        </w:rPr>
        <w:t xml:space="preserve"> </w:t>
      </w:r>
    </w:p>
    <w:p w14:paraId="6399557B" w14:textId="4DDD83D3" w:rsidR="00221EC6" w:rsidRPr="006E4EAE" w:rsidRDefault="00221EC6" w:rsidP="00870139">
      <w:pPr>
        <w:pStyle w:val="BodyText3"/>
        <w:ind w:left="1080"/>
        <w:rPr>
          <w:rFonts w:cs="Arial"/>
          <w:color w:val="000000"/>
        </w:rPr>
      </w:pPr>
      <w:r w:rsidRPr="006E4EAE">
        <w:rPr>
          <w:rFonts w:cs="Arial"/>
          <w:color w:val="000000"/>
        </w:rPr>
        <w:t>Part</w:t>
      </w:r>
      <w:r w:rsidR="00C50382">
        <w:rPr>
          <w:rFonts w:cs="Arial"/>
          <w:color w:val="000000"/>
        </w:rPr>
        <w:t> I</w:t>
      </w:r>
      <w:r w:rsidRPr="006E4EAE">
        <w:rPr>
          <w:rFonts w:cs="Arial"/>
          <w:color w:val="000000"/>
        </w:rPr>
        <w:t>V,</w:t>
      </w:r>
      <w:r w:rsidR="006F6142" w:rsidRPr="006E4EAE">
        <w:rPr>
          <w:rFonts w:cs="Arial"/>
          <w:color w:val="000000"/>
        </w:rPr>
        <w:t xml:space="preserve"> </w:t>
      </w:r>
      <w:r w:rsidR="006F6142" w:rsidRPr="006E4EAE">
        <w:rPr>
          <w:rFonts w:cs="Arial"/>
        </w:rPr>
        <w:t>Cyber Security Significance Determination Process for Power Reactors</w:t>
      </w:r>
      <w:ins w:id="24" w:author="Author">
        <w:r w:rsidR="002511D4">
          <w:rPr>
            <w:rFonts w:cs="Arial"/>
          </w:rPr>
          <w:t xml:space="preserve"> (non-public)</w:t>
        </w:r>
      </w:ins>
    </w:p>
    <w:p w14:paraId="6EA8B073" w14:textId="2C92B3F0" w:rsidR="0057693B" w:rsidRPr="006E4EAE" w:rsidRDefault="0057693B" w:rsidP="00DB1F22">
      <w:pPr>
        <w:pStyle w:val="BodyText"/>
        <w:ind w:left="1080" w:hanging="720"/>
      </w:pPr>
      <w:r w:rsidRPr="006E4EAE">
        <w:t>Appendix</w:t>
      </w:r>
      <w:r w:rsidR="00395DDE">
        <w:t> F</w:t>
      </w:r>
      <w:r w:rsidR="00DB1F22">
        <w:t xml:space="preserve">: </w:t>
      </w:r>
      <w:r w:rsidRPr="006E4EAE">
        <w:t>Fire Protection SDP</w:t>
      </w:r>
    </w:p>
    <w:p w14:paraId="2C46E578" w14:textId="4AF93FEB" w:rsidR="0057693B" w:rsidRPr="006E4EAE" w:rsidRDefault="0057693B" w:rsidP="00DB1F22">
      <w:pPr>
        <w:pStyle w:val="BodyText"/>
        <w:ind w:left="1080" w:hanging="720"/>
      </w:pPr>
      <w:r w:rsidRPr="006E4EAE">
        <w:t>Appendix</w:t>
      </w:r>
      <w:r w:rsidR="00395DDE">
        <w:t> G</w:t>
      </w:r>
      <w:r w:rsidR="00DB1F22">
        <w:t xml:space="preserve">: </w:t>
      </w:r>
      <w:r w:rsidRPr="006E4EAE">
        <w:t xml:space="preserve">Shutdown </w:t>
      </w:r>
      <w:r w:rsidR="00B33245">
        <w:t>Operations</w:t>
      </w:r>
      <w:r w:rsidRPr="006E4EAE">
        <w:t xml:space="preserve"> SDP</w:t>
      </w:r>
    </w:p>
    <w:p w14:paraId="7D0E947C" w14:textId="38CB7D03" w:rsidR="0057693B" w:rsidRPr="006E4EAE" w:rsidRDefault="0057693B" w:rsidP="00DB1F22">
      <w:pPr>
        <w:pStyle w:val="BodyText"/>
        <w:ind w:left="1080" w:hanging="720"/>
      </w:pPr>
      <w:r w:rsidRPr="006E4EAE">
        <w:t>Appendix</w:t>
      </w:r>
      <w:r w:rsidR="00395DDE">
        <w:t> H</w:t>
      </w:r>
      <w:r w:rsidR="006B11C8">
        <w:t xml:space="preserve">: </w:t>
      </w:r>
      <w:r w:rsidRPr="006E4EAE">
        <w:t>Containment Integrity SDP</w:t>
      </w:r>
    </w:p>
    <w:p w14:paraId="076646ED" w14:textId="11899E19" w:rsidR="0057693B" w:rsidRPr="006E4EAE" w:rsidRDefault="0057693B" w:rsidP="00DB1F22">
      <w:pPr>
        <w:pStyle w:val="BodyText"/>
        <w:ind w:left="1080" w:hanging="720"/>
      </w:pPr>
      <w:r w:rsidRPr="006E4EAE">
        <w:t>Appendix</w:t>
      </w:r>
      <w:r w:rsidR="00395DDE">
        <w:t> I</w:t>
      </w:r>
      <w:r w:rsidR="006B11C8">
        <w:t xml:space="preserve">: </w:t>
      </w:r>
      <w:r w:rsidR="00B33245">
        <w:t xml:space="preserve">Licensed </w:t>
      </w:r>
      <w:r w:rsidRPr="006E4EAE">
        <w:t>Operator Requalification</w:t>
      </w:r>
      <w:r w:rsidR="00B33245">
        <w:t xml:space="preserve"> </w:t>
      </w:r>
      <w:ins w:id="25" w:author="Author">
        <w:r w:rsidR="002511D4">
          <w:t xml:space="preserve">Program </w:t>
        </w:r>
      </w:ins>
      <w:r w:rsidR="00B33245">
        <w:t>SDP</w:t>
      </w:r>
    </w:p>
    <w:p w14:paraId="2F80E1EE" w14:textId="452C549D" w:rsidR="0057693B" w:rsidRPr="006E4EAE" w:rsidRDefault="0057693B" w:rsidP="00DB1F22">
      <w:pPr>
        <w:pStyle w:val="BodyText"/>
        <w:ind w:left="1080" w:hanging="720"/>
      </w:pPr>
      <w:r w:rsidRPr="006E4EAE">
        <w:t>Appendix</w:t>
      </w:r>
      <w:r w:rsidR="00395DDE">
        <w:t> J</w:t>
      </w:r>
      <w:r w:rsidR="006B11C8">
        <w:t xml:space="preserve">: </w:t>
      </w:r>
      <w:r w:rsidRPr="006E4EAE">
        <w:t xml:space="preserve">Steam Generator Tube Integrity </w:t>
      </w:r>
      <w:ins w:id="26" w:author="Author">
        <w:r w:rsidR="002511D4">
          <w:t xml:space="preserve">Findings </w:t>
        </w:r>
      </w:ins>
      <w:r w:rsidRPr="006E4EAE">
        <w:t>SDP</w:t>
      </w:r>
    </w:p>
    <w:p w14:paraId="7C25EC1D" w14:textId="0568ECC3" w:rsidR="0057693B" w:rsidRPr="006E4EAE" w:rsidRDefault="0057693B" w:rsidP="00DB1F22">
      <w:pPr>
        <w:pStyle w:val="BodyText"/>
        <w:ind w:left="1080" w:hanging="720"/>
      </w:pPr>
      <w:r w:rsidRPr="006E4EAE">
        <w:t>Appendix</w:t>
      </w:r>
      <w:r w:rsidR="00395DDE">
        <w:t> K</w:t>
      </w:r>
      <w:r w:rsidR="006B11C8">
        <w:t xml:space="preserve">: </w:t>
      </w:r>
      <w:r w:rsidRPr="006E4EAE">
        <w:t>Maintenance Risk Assessment and Risk Management SDP</w:t>
      </w:r>
    </w:p>
    <w:p w14:paraId="0F0CF97B" w14:textId="421CE908" w:rsidR="0057693B" w:rsidRPr="006E4EAE" w:rsidRDefault="0057693B" w:rsidP="00DB1F22">
      <w:pPr>
        <w:pStyle w:val="BodyText"/>
        <w:ind w:left="1080" w:hanging="720"/>
      </w:pPr>
      <w:r w:rsidRPr="006E4EAE">
        <w:t>Appendix</w:t>
      </w:r>
      <w:r w:rsidR="00395DDE">
        <w:t> L</w:t>
      </w:r>
      <w:r w:rsidR="006B11C8">
        <w:t xml:space="preserve">: </w:t>
      </w:r>
      <w:ins w:id="27" w:author="Author">
        <w:r w:rsidR="002511D4">
          <w:t xml:space="preserve">Extensive Damage Mitigation Guidelines </w:t>
        </w:r>
      </w:ins>
      <w:r w:rsidRPr="006E4EAE">
        <w:t>Significance Determination Process</w:t>
      </w:r>
    </w:p>
    <w:p w14:paraId="42755A6B" w14:textId="4A989AA2" w:rsidR="0057693B" w:rsidRPr="006E4EAE" w:rsidRDefault="0057693B" w:rsidP="00DB1F22">
      <w:pPr>
        <w:pStyle w:val="BodyText"/>
        <w:ind w:left="1080" w:hanging="720"/>
      </w:pPr>
      <w:r w:rsidRPr="006E4EAE">
        <w:t>Appendix</w:t>
      </w:r>
      <w:r w:rsidR="00395DDE">
        <w:t> M</w:t>
      </w:r>
      <w:r w:rsidR="006B11C8">
        <w:t xml:space="preserve">: </w:t>
      </w:r>
      <w:r w:rsidRPr="006E4EAE">
        <w:t xml:space="preserve">Significance Determination Process Using Qualitative </w:t>
      </w:r>
      <w:r w:rsidR="00D00458" w:rsidRPr="006E4EAE">
        <w:t>Criteria</w:t>
      </w:r>
    </w:p>
    <w:p w14:paraId="3C0D0FB0" w14:textId="2B312DF7" w:rsidR="009E486F" w:rsidRPr="00B10076" w:rsidRDefault="009E486F" w:rsidP="00487471">
      <w:pPr>
        <w:widowControl/>
        <w:tabs>
          <w:tab w:val="left" w:pos="244"/>
          <w:tab w:val="left" w:pos="835"/>
          <w:tab w:val="left" w:pos="1440"/>
          <w:tab w:val="left" w:pos="2044"/>
          <w:tab w:val="left" w:pos="2070"/>
          <w:tab w:val="left" w:pos="3240"/>
          <w:tab w:val="left" w:pos="3844"/>
          <w:tab w:val="left" w:pos="4435"/>
          <w:tab w:val="left" w:pos="5040"/>
          <w:tab w:val="left" w:pos="5644"/>
          <w:tab w:val="left" w:pos="6235"/>
          <w:tab w:val="left" w:pos="6840"/>
        </w:tabs>
        <w:rPr>
          <w:rFonts w:cs="Arial"/>
          <w:color w:val="000000"/>
          <w:sz w:val="22"/>
          <w:szCs w:val="22"/>
        </w:rPr>
        <w:sectPr w:rsidR="009E486F" w:rsidRPr="00B10076" w:rsidSect="009209DB">
          <w:footerReference w:type="default" r:id="rId10"/>
          <w:pgSz w:w="12240" w:h="15838" w:code="1"/>
          <w:pgMar w:top="1440" w:right="1440" w:bottom="1440" w:left="1440" w:header="720" w:footer="720" w:gutter="0"/>
          <w:cols w:space="720"/>
          <w:noEndnote/>
          <w:docGrid w:linePitch="326"/>
        </w:sectPr>
      </w:pPr>
    </w:p>
    <w:p w14:paraId="79841A6A" w14:textId="1404C317" w:rsidR="00E07C7B" w:rsidRPr="00B10076" w:rsidRDefault="00E07C7B" w:rsidP="005C52B5">
      <w:pPr>
        <w:pStyle w:val="attachmenttitle"/>
      </w:pPr>
      <w:r w:rsidRPr="00B10076">
        <w:lastRenderedPageBreak/>
        <w:t>Exhibit 1</w:t>
      </w:r>
      <w:r w:rsidR="00432157">
        <w:t>:</w:t>
      </w:r>
      <w:r w:rsidR="00432157">
        <w:br/>
      </w:r>
      <w:r w:rsidR="00432157">
        <w:br/>
      </w:r>
      <w:r w:rsidR="007F0EEE" w:rsidRPr="00B10076">
        <w:t xml:space="preserve">Graphical Representation of the </w:t>
      </w:r>
      <w:r w:rsidR="00093597" w:rsidRPr="00B10076">
        <w:t xml:space="preserve">Quantitative Significance of </w:t>
      </w:r>
      <w:r w:rsidR="001F09A4" w:rsidRPr="00B10076">
        <w:t xml:space="preserve">Inspection </w:t>
      </w:r>
      <w:r w:rsidR="00093597" w:rsidRPr="00B10076">
        <w:t>Findings</w:t>
      </w:r>
    </w:p>
    <w:p w14:paraId="34DA66D4" w14:textId="46C9BF18" w:rsidR="002A71DD" w:rsidRPr="00B10076" w:rsidRDefault="00BA7360" w:rsidP="0046224E">
      <w:pPr>
        <w:pStyle w:val="BodyText"/>
        <w:jc w:val="center"/>
      </w:pPr>
      <w:r w:rsidRPr="00B10076">
        <w:t>NOTE: Not applicable to all safety cornerstones and IMC 0609 appendices</w:t>
      </w:r>
    </w:p>
    <w:p w14:paraId="36F0F82D" w14:textId="690231CD" w:rsidR="0078322C" w:rsidRPr="00B10076" w:rsidRDefault="002511D4" w:rsidP="000070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 w:val="22"/>
          <w:szCs w:val="22"/>
        </w:rPr>
      </w:pPr>
      <w:r w:rsidRPr="002511D4">
        <w:rPr>
          <w:rFonts w:cs="Arial"/>
          <w:noProof/>
          <w:color w:val="000000"/>
          <w:sz w:val="22"/>
          <w:szCs w:val="22"/>
        </w:rPr>
        <w:drawing>
          <wp:inline distT="0" distB="0" distL="0" distR="0" wp14:anchorId="143D79D7" wp14:editId="61F476F2">
            <wp:extent cx="5943600" cy="4229100"/>
            <wp:effectExtent l="0" t="0" r="0" b="0"/>
            <wp:docPr id="447609824" name="Picture 1"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609824" name="Picture 1" descr="Chart&#10;&#10;Description automatically generated"/>
                    <pic:cNvPicPr/>
                  </pic:nvPicPr>
                  <pic:blipFill>
                    <a:blip r:embed="rId11"/>
                    <a:stretch>
                      <a:fillRect/>
                    </a:stretch>
                  </pic:blipFill>
                  <pic:spPr>
                    <a:xfrm>
                      <a:off x="0" y="0"/>
                      <a:ext cx="5943600" cy="4229100"/>
                    </a:xfrm>
                    <a:prstGeom prst="rect">
                      <a:avLst/>
                    </a:prstGeom>
                  </pic:spPr>
                </pic:pic>
              </a:graphicData>
            </a:graphic>
          </wp:inline>
        </w:drawing>
      </w:r>
    </w:p>
    <w:p w14:paraId="649866E9" w14:textId="77777777" w:rsidR="00E07C7B" w:rsidRPr="00B10076" w:rsidRDefault="00E07C7B" w:rsidP="00E07C7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 w:val="22"/>
          <w:szCs w:val="22"/>
        </w:rPr>
      </w:pPr>
    </w:p>
    <w:p w14:paraId="45B0E3A4" w14:textId="10E486C8" w:rsidR="00E07C7B" w:rsidRPr="00B10076" w:rsidRDefault="00E07C7B" w:rsidP="0057693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sectPr w:rsidR="00E07C7B" w:rsidRPr="00B10076" w:rsidSect="00F5702F">
          <w:footerReference w:type="default" r:id="rId12"/>
          <w:type w:val="nextColumn"/>
          <w:pgSz w:w="12240" w:h="15838"/>
          <w:pgMar w:top="1440" w:right="1440" w:bottom="1440" w:left="1440" w:header="720" w:footer="720" w:gutter="0"/>
          <w:pgNumType w:start="1"/>
          <w:cols w:space="720"/>
          <w:noEndnote/>
          <w:docGrid w:linePitch="326"/>
        </w:sectPr>
      </w:pPr>
    </w:p>
    <w:p w14:paraId="0950D392" w14:textId="31E76692" w:rsidR="000B29FD" w:rsidRPr="006E4EAE" w:rsidRDefault="003321A9" w:rsidP="005C52B5">
      <w:pPr>
        <w:pStyle w:val="attachmenttitle"/>
        <w:rPr>
          <w:color w:val="000000"/>
        </w:rPr>
      </w:pPr>
      <w:r w:rsidRPr="006E4EAE">
        <w:lastRenderedPageBreak/>
        <w:t>Attachment</w:t>
      </w:r>
      <w:r w:rsidR="008559EA">
        <w:t> 1</w:t>
      </w:r>
      <w:r w:rsidR="00F14D5C">
        <w:t xml:space="preserve">: </w:t>
      </w:r>
      <w:r w:rsidR="008A5F64" w:rsidRPr="006E4EAE">
        <w:t>Revision History</w:t>
      </w:r>
      <w:r w:rsidR="00F14D5C">
        <w:t xml:space="preserve"> for </w:t>
      </w:r>
      <w:r w:rsidR="008A5F64" w:rsidRPr="006E4EAE">
        <w:t>IMC 0609</w:t>
      </w:r>
    </w:p>
    <w:tbl>
      <w:tblPr>
        <w:tblStyle w:val="IM"/>
        <w:tblW w:w="12960" w:type="dxa"/>
        <w:tblLayout w:type="fixed"/>
        <w:tblLook w:val="04A0" w:firstRow="1" w:lastRow="0" w:firstColumn="1" w:lastColumn="0" w:noHBand="0" w:noVBand="1"/>
      </w:tblPr>
      <w:tblGrid>
        <w:gridCol w:w="1363"/>
        <w:gridCol w:w="1602"/>
        <w:gridCol w:w="6030"/>
        <w:gridCol w:w="1890"/>
        <w:gridCol w:w="2075"/>
      </w:tblGrid>
      <w:tr w:rsidR="000B29FD" w:rsidRPr="006E4EAE" w14:paraId="6930BC6F" w14:textId="77777777" w:rsidTr="009B504C">
        <w:tc>
          <w:tcPr>
            <w:tcW w:w="1363" w:type="dxa"/>
          </w:tcPr>
          <w:p w14:paraId="199A4C9D" w14:textId="020E3CAE" w:rsidR="000B29FD" w:rsidRPr="006E4EAE" w:rsidRDefault="000B29FD" w:rsidP="00BC0E27">
            <w:pPr>
              <w:pStyle w:val="BodyText-table"/>
            </w:pPr>
            <w:r w:rsidRPr="006E4EAE">
              <w:t>Commitment Tracking Number</w:t>
            </w:r>
          </w:p>
        </w:tc>
        <w:tc>
          <w:tcPr>
            <w:tcW w:w="1602" w:type="dxa"/>
          </w:tcPr>
          <w:p w14:paraId="773A98FA" w14:textId="77777777" w:rsidR="000B29FD" w:rsidRPr="006E4EAE" w:rsidRDefault="000B29FD" w:rsidP="00BC0E27">
            <w:pPr>
              <w:pStyle w:val="BodyText-table"/>
            </w:pPr>
            <w:r w:rsidRPr="006E4EAE">
              <w:t xml:space="preserve">Accession Number </w:t>
            </w:r>
          </w:p>
          <w:p w14:paraId="1E0BB0C0" w14:textId="77777777" w:rsidR="000B29FD" w:rsidRPr="006E4EAE" w:rsidRDefault="000B29FD" w:rsidP="00BC0E27">
            <w:pPr>
              <w:pStyle w:val="BodyText-table"/>
            </w:pPr>
            <w:r w:rsidRPr="006E4EAE">
              <w:t>Issue Date</w:t>
            </w:r>
          </w:p>
          <w:p w14:paraId="4F79F215" w14:textId="41887EF5" w:rsidR="000B29FD" w:rsidRPr="006E4EAE" w:rsidRDefault="000B29FD" w:rsidP="00BC0E27">
            <w:pPr>
              <w:pStyle w:val="BodyText-table"/>
            </w:pPr>
            <w:r w:rsidRPr="006E4EAE">
              <w:t>Change Notice</w:t>
            </w:r>
          </w:p>
        </w:tc>
        <w:tc>
          <w:tcPr>
            <w:tcW w:w="6030" w:type="dxa"/>
          </w:tcPr>
          <w:p w14:paraId="2C7B423D" w14:textId="768D4C3D" w:rsidR="000B29FD" w:rsidRPr="006E4EAE" w:rsidRDefault="000B29FD" w:rsidP="00BC0E27">
            <w:pPr>
              <w:pStyle w:val="BodyText-table"/>
            </w:pPr>
            <w:r w:rsidRPr="006E4EAE">
              <w:t>Description of Change</w:t>
            </w:r>
          </w:p>
          <w:p w14:paraId="144901AC" w14:textId="77777777" w:rsidR="000B29FD" w:rsidRPr="006E4EAE" w:rsidRDefault="000B29FD" w:rsidP="00BC0E27">
            <w:pPr>
              <w:pStyle w:val="BodyText-table"/>
            </w:pPr>
          </w:p>
        </w:tc>
        <w:tc>
          <w:tcPr>
            <w:tcW w:w="1890" w:type="dxa"/>
          </w:tcPr>
          <w:p w14:paraId="4FD1E87E" w14:textId="0FA8F1B5" w:rsidR="000B29FD" w:rsidRPr="006E4EAE" w:rsidRDefault="000B29FD" w:rsidP="00BC0E27">
            <w:pPr>
              <w:pStyle w:val="BodyText-table"/>
            </w:pPr>
            <w:r w:rsidRPr="006E4EAE">
              <w:t>Description of Training Required and Completion Date</w:t>
            </w:r>
          </w:p>
        </w:tc>
        <w:tc>
          <w:tcPr>
            <w:tcW w:w="2075" w:type="dxa"/>
          </w:tcPr>
          <w:p w14:paraId="42D10EC7" w14:textId="50D23182" w:rsidR="000B29FD" w:rsidRPr="006E4EAE" w:rsidRDefault="000B29FD" w:rsidP="00BC0E27">
            <w:pPr>
              <w:pStyle w:val="BodyText-table"/>
            </w:pPr>
            <w:r w:rsidRPr="006E4EAE">
              <w:t xml:space="preserve">Comment Resolution </w:t>
            </w:r>
            <w:r w:rsidR="00B37E75" w:rsidRPr="006E4EAE">
              <w:t xml:space="preserve">and </w:t>
            </w:r>
            <w:r w:rsidRPr="006E4EAE">
              <w:t>Closed Feedback Form Accession Number (Pre-Decisional, Non-Public</w:t>
            </w:r>
            <w:r w:rsidR="00790EF7" w:rsidRPr="006E4EAE">
              <w:t xml:space="preserve"> Information</w:t>
            </w:r>
            <w:r w:rsidRPr="006E4EAE">
              <w:t>)</w:t>
            </w:r>
          </w:p>
        </w:tc>
      </w:tr>
      <w:tr w:rsidR="000B29FD" w:rsidRPr="006E4EAE" w14:paraId="78D291D3" w14:textId="77777777" w:rsidTr="009B504C">
        <w:trPr>
          <w:tblHeader w:val="0"/>
        </w:trPr>
        <w:tc>
          <w:tcPr>
            <w:tcW w:w="1363" w:type="dxa"/>
          </w:tcPr>
          <w:p w14:paraId="0DB9EDDB" w14:textId="3571A1AD" w:rsidR="000B29FD" w:rsidRPr="006E4EAE" w:rsidRDefault="000B29FD" w:rsidP="00BC0E27">
            <w:pPr>
              <w:pStyle w:val="BodyText-table"/>
            </w:pPr>
            <w:r w:rsidRPr="006E4EAE">
              <w:t>N/A</w:t>
            </w:r>
          </w:p>
        </w:tc>
        <w:tc>
          <w:tcPr>
            <w:tcW w:w="1602" w:type="dxa"/>
          </w:tcPr>
          <w:p w14:paraId="04A883E8" w14:textId="77777777" w:rsidR="000B29FD" w:rsidRPr="006E4EAE" w:rsidRDefault="000B29FD" w:rsidP="00BC0E27">
            <w:pPr>
              <w:pStyle w:val="BodyText-table"/>
            </w:pPr>
            <w:r w:rsidRPr="006E4EAE">
              <w:t xml:space="preserve">04/21/2000 </w:t>
            </w:r>
          </w:p>
          <w:p w14:paraId="30E6A3E1" w14:textId="4FD918F2" w:rsidR="000B29FD" w:rsidRPr="006E4EAE" w:rsidRDefault="000B29FD" w:rsidP="00BC0E27">
            <w:pPr>
              <w:pStyle w:val="BodyText-table"/>
            </w:pPr>
            <w:r w:rsidRPr="006E4EAE">
              <w:t>CN 00-007</w:t>
            </w:r>
          </w:p>
        </w:tc>
        <w:tc>
          <w:tcPr>
            <w:tcW w:w="6030" w:type="dxa"/>
          </w:tcPr>
          <w:p w14:paraId="1B29C6DB" w14:textId="3DDA93A7" w:rsidR="000B29FD" w:rsidRPr="006E4EAE" w:rsidRDefault="000B29FD" w:rsidP="00BC0E27">
            <w:pPr>
              <w:pStyle w:val="BodyText-table"/>
            </w:pPr>
            <w:r w:rsidRPr="006E4EAE">
              <w:t>This manual chapter supports the New Reactor Oversight Program for significant determination of findings. The significance determination process detailed in the manual chapter is designed to characterize the significance of inspection findings for the NRC licensee performance assessment process using risk insights, as appropriate.</w:t>
            </w:r>
          </w:p>
        </w:tc>
        <w:tc>
          <w:tcPr>
            <w:tcW w:w="1890" w:type="dxa"/>
          </w:tcPr>
          <w:p w14:paraId="2CBE8A6A" w14:textId="294C9E53" w:rsidR="000B29FD" w:rsidRPr="006E4EAE" w:rsidRDefault="000B29FD" w:rsidP="00BC0E27">
            <w:pPr>
              <w:pStyle w:val="BodyText-table"/>
            </w:pPr>
            <w:r w:rsidRPr="006E4EAE">
              <w:t>N/A</w:t>
            </w:r>
          </w:p>
        </w:tc>
        <w:tc>
          <w:tcPr>
            <w:tcW w:w="2075" w:type="dxa"/>
          </w:tcPr>
          <w:p w14:paraId="24D0C998" w14:textId="7B62B0F6" w:rsidR="000B29FD" w:rsidRPr="006E4EAE" w:rsidRDefault="000B29FD" w:rsidP="00BC0E27">
            <w:pPr>
              <w:pStyle w:val="BodyText-table"/>
            </w:pPr>
            <w:r w:rsidRPr="006E4EAE">
              <w:t>N/A</w:t>
            </w:r>
          </w:p>
        </w:tc>
      </w:tr>
      <w:tr w:rsidR="000B29FD" w:rsidRPr="006E4EAE" w14:paraId="0939C603" w14:textId="77777777" w:rsidTr="009B504C">
        <w:trPr>
          <w:tblHeader w:val="0"/>
        </w:trPr>
        <w:tc>
          <w:tcPr>
            <w:tcW w:w="1363" w:type="dxa"/>
          </w:tcPr>
          <w:p w14:paraId="4131420A" w14:textId="63543C58" w:rsidR="000B29FD" w:rsidRPr="006E4EAE" w:rsidRDefault="000B29FD" w:rsidP="00BC0E27">
            <w:pPr>
              <w:pStyle w:val="BodyText-table"/>
            </w:pPr>
            <w:r w:rsidRPr="006E4EAE">
              <w:t>N/A</w:t>
            </w:r>
          </w:p>
        </w:tc>
        <w:tc>
          <w:tcPr>
            <w:tcW w:w="1602" w:type="dxa"/>
          </w:tcPr>
          <w:p w14:paraId="7054A1F4" w14:textId="77777777" w:rsidR="000B29FD" w:rsidRPr="006E4EAE" w:rsidRDefault="000B29FD" w:rsidP="00BC0E27">
            <w:pPr>
              <w:pStyle w:val="BodyText-table"/>
            </w:pPr>
            <w:r w:rsidRPr="006E4EAE">
              <w:t>02/27/2001</w:t>
            </w:r>
          </w:p>
          <w:p w14:paraId="19BF532D" w14:textId="79D60E11" w:rsidR="000B29FD" w:rsidRPr="006E4EAE" w:rsidRDefault="000B29FD" w:rsidP="00BC0E27">
            <w:pPr>
              <w:pStyle w:val="BodyText-table"/>
            </w:pPr>
            <w:r w:rsidRPr="006E4EAE">
              <w:t>CN 01-005</w:t>
            </w:r>
          </w:p>
        </w:tc>
        <w:tc>
          <w:tcPr>
            <w:tcW w:w="6030" w:type="dxa"/>
          </w:tcPr>
          <w:p w14:paraId="5BE69B25" w14:textId="23E688E8" w:rsidR="000B29FD" w:rsidRPr="006E4EAE" w:rsidRDefault="000B29FD" w:rsidP="00BC0E27">
            <w:pPr>
              <w:pStyle w:val="BodyText-table"/>
            </w:pPr>
            <w:r w:rsidRPr="006E4EAE">
              <w:t>0609 has been revised to correct minor errors and inconsistencies, and to clarify the overall SDP description.</w:t>
            </w:r>
          </w:p>
        </w:tc>
        <w:tc>
          <w:tcPr>
            <w:tcW w:w="1890" w:type="dxa"/>
          </w:tcPr>
          <w:p w14:paraId="38DAC451" w14:textId="5E1EE0F4" w:rsidR="000B29FD" w:rsidRPr="006E4EAE" w:rsidRDefault="000B29FD" w:rsidP="00BC0E27">
            <w:pPr>
              <w:pStyle w:val="BodyText-table"/>
            </w:pPr>
            <w:r w:rsidRPr="006E4EAE">
              <w:t>N/A</w:t>
            </w:r>
          </w:p>
        </w:tc>
        <w:tc>
          <w:tcPr>
            <w:tcW w:w="2075" w:type="dxa"/>
          </w:tcPr>
          <w:p w14:paraId="3BAA2427" w14:textId="61A8E514" w:rsidR="000B29FD" w:rsidRPr="006E4EAE" w:rsidRDefault="000B29FD" w:rsidP="00BC0E27">
            <w:pPr>
              <w:pStyle w:val="BodyText-table"/>
            </w:pPr>
            <w:r w:rsidRPr="006E4EAE">
              <w:t>N/A</w:t>
            </w:r>
          </w:p>
        </w:tc>
      </w:tr>
      <w:tr w:rsidR="000B29FD" w:rsidRPr="006E4EAE" w14:paraId="7C208A64" w14:textId="77777777" w:rsidTr="009B504C">
        <w:trPr>
          <w:tblHeader w:val="0"/>
        </w:trPr>
        <w:tc>
          <w:tcPr>
            <w:tcW w:w="1363" w:type="dxa"/>
          </w:tcPr>
          <w:p w14:paraId="086E0C67" w14:textId="319BD549" w:rsidR="000B29FD" w:rsidRPr="006E4EAE" w:rsidRDefault="000B29FD" w:rsidP="00BC0E27">
            <w:pPr>
              <w:pStyle w:val="BodyText-table"/>
            </w:pPr>
            <w:r w:rsidRPr="006E4EAE">
              <w:t>N/A</w:t>
            </w:r>
          </w:p>
        </w:tc>
        <w:tc>
          <w:tcPr>
            <w:tcW w:w="1602" w:type="dxa"/>
          </w:tcPr>
          <w:p w14:paraId="05422DA3" w14:textId="77777777" w:rsidR="000B29FD" w:rsidRPr="006E4EAE" w:rsidRDefault="000B29FD" w:rsidP="00BC0E27">
            <w:pPr>
              <w:pStyle w:val="BodyText-table"/>
            </w:pPr>
            <w:r w:rsidRPr="006E4EAE">
              <w:t>08/16/2001</w:t>
            </w:r>
          </w:p>
          <w:p w14:paraId="00DE7E73" w14:textId="56DD7FFC" w:rsidR="000B29FD" w:rsidRPr="006E4EAE" w:rsidRDefault="000B29FD" w:rsidP="00BC0E27">
            <w:pPr>
              <w:pStyle w:val="BodyText-table"/>
            </w:pPr>
            <w:r w:rsidRPr="006E4EAE">
              <w:t>CN 01-015</w:t>
            </w:r>
          </w:p>
        </w:tc>
        <w:tc>
          <w:tcPr>
            <w:tcW w:w="6030" w:type="dxa"/>
          </w:tcPr>
          <w:p w14:paraId="72A5A9A3" w14:textId="4D0C618A" w:rsidR="000B29FD" w:rsidRPr="006E4EAE" w:rsidRDefault="000B29FD" w:rsidP="00BC0E27">
            <w:pPr>
              <w:pStyle w:val="BodyText-table"/>
            </w:pPr>
            <w:r w:rsidRPr="006E4EAE">
              <w:t>0609 has been revised to correct the title of Attachment</w:t>
            </w:r>
            <w:r w:rsidR="008559EA">
              <w:t> 2</w:t>
            </w:r>
            <w:r w:rsidRPr="006E4EAE">
              <w:t xml:space="preserve"> (0609.02) as listed in the attachments to this manual chapter.</w:t>
            </w:r>
          </w:p>
        </w:tc>
        <w:tc>
          <w:tcPr>
            <w:tcW w:w="1890" w:type="dxa"/>
          </w:tcPr>
          <w:p w14:paraId="5869C455" w14:textId="7BBA84A9" w:rsidR="000B29FD" w:rsidRPr="006E4EAE" w:rsidRDefault="000B29FD" w:rsidP="00BC0E27">
            <w:pPr>
              <w:pStyle w:val="BodyText-table"/>
            </w:pPr>
            <w:r w:rsidRPr="006E4EAE">
              <w:t>N/A</w:t>
            </w:r>
          </w:p>
        </w:tc>
        <w:tc>
          <w:tcPr>
            <w:tcW w:w="2075" w:type="dxa"/>
          </w:tcPr>
          <w:p w14:paraId="6C9DC878" w14:textId="3D803517" w:rsidR="000B29FD" w:rsidRPr="006E4EAE" w:rsidRDefault="000B29FD" w:rsidP="00BC0E27">
            <w:pPr>
              <w:pStyle w:val="BodyText-table"/>
            </w:pPr>
            <w:r w:rsidRPr="006E4EAE">
              <w:t>N/A</w:t>
            </w:r>
          </w:p>
        </w:tc>
      </w:tr>
      <w:tr w:rsidR="000B29FD" w:rsidRPr="006E4EAE" w14:paraId="033E0A0D" w14:textId="77777777" w:rsidTr="009B504C">
        <w:trPr>
          <w:tblHeader w:val="0"/>
        </w:trPr>
        <w:tc>
          <w:tcPr>
            <w:tcW w:w="1363" w:type="dxa"/>
          </w:tcPr>
          <w:p w14:paraId="076A26A0" w14:textId="425218C7" w:rsidR="000B29FD" w:rsidRPr="006E4EAE" w:rsidRDefault="000B29FD" w:rsidP="00BC0E27">
            <w:pPr>
              <w:pStyle w:val="BodyText-table"/>
            </w:pPr>
            <w:r w:rsidRPr="006E4EAE">
              <w:t>N/A</w:t>
            </w:r>
          </w:p>
        </w:tc>
        <w:tc>
          <w:tcPr>
            <w:tcW w:w="1602" w:type="dxa"/>
          </w:tcPr>
          <w:p w14:paraId="569F8E02" w14:textId="77777777" w:rsidR="000B29FD" w:rsidRPr="006E4EAE" w:rsidRDefault="000B29FD" w:rsidP="00BC0E27">
            <w:pPr>
              <w:pStyle w:val="BodyText-table"/>
            </w:pPr>
            <w:r w:rsidRPr="006E4EAE">
              <w:t>04/30/2002</w:t>
            </w:r>
          </w:p>
          <w:p w14:paraId="0E588B30" w14:textId="4217C7A8" w:rsidR="000B29FD" w:rsidRPr="006E4EAE" w:rsidRDefault="000B29FD" w:rsidP="00BC0E27">
            <w:pPr>
              <w:pStyle w:val="BodyText-table"/>
            </w:pPr>
            <w:r w:rsidRPr="006E4EAE">
              <w:t>CN 02-022</w:t>
            </w:r>
          </w:p>
        </w:tc>
        <w:tc>
          <w:tcPr>
            <w:tcW w:w="6030" w:type="dxa"/>
          </w:tcPr>
          <w:p w14:paraId="75E079B7" w14:textId="53255F57" w:rsidR="000B29FD" w:rsidRPr="006E4EAE" w:rsidRDefault="000B29FD" w:rsidP="00BC0E27">
            <w:pPr>
              <w:pStyle w:val="BodyText-table"/>
            </w:pPr>
            <w:r w:rsidRPr="006E4EAE">
              <w:t>0609 has been revised to reflect revisions to Attachments 1 and 2, and changes to the recently issued Appendix</w:t>
            </w:r>
            <w:r w:rsidR="00395DDE">
              <w:t> A</w:t>
            </w:r>
            <w:r w:rsidRPr="006E4EAE">
              <w:t xml:space="preserve"> to IMC 0609. </w:t>
            </w:r>
          </w:p>
        </w:tc>
        <w:tc>
          <w:tcPr>
            <w:tcW w:w="1890" w:type="dxa"/>
          </w:tcPr>
          <w:p w14:paraId="3FAA540C" w14:textId="0692DF8B" w:rsidR="000B29FD" w:rsidRPr="006E4EAE" w:rsidRDefault="000B29FD" w:rsidP="00BC0E27">
            <w:pPr>
              <w:pStyle w:val="BodyText-table"/>
            </w:pPr>
            <w:r w:rsidRPr="006E4EAE">
              <w:t>N/A</w:t>
            </w:r>
          </w:p>
        </w:tc>
        <w:tc>
          <w:tcPr>
            <w:tcW w:w="2075" w:type="dxa"/>
          </w:tcPr>
          <w:p w14:paraId="04671FDD" w14:textId="3354AD23" w:rsidR="000B29FD" w:rsidRPr="006E4EAE" w:rsidRDefault="000B29FD" w:rsidP="00BC0E27">
            <w:pPr>
              <w:pStyle w:val="BodyText-table"/>
            </w:pPr>
            <w:r w:rsidRPr="006E4EAE">
              <w:t>N/</w:t>
            </w:r>
            <w:r w:rsidR="00AF777D">
              <w:t>A</w:t>
            </w:r>
          </w:p>
        </w:tc>
      </w:tr>
      <w:tr w:rsidR="000B29FD" w:rsidRPr="006E4EAE" w14:paraId="5249A7A7" w14:textId="77777777" w:rsidTr="009B504C">
        <w:trPr>
          <w:tblHeader w:val="0"/>
        </w:trPr>
        <w:tc>
          <w:tcPr>
            <w:tcW w:w="1363" w:type="dxa"/>
          </w:tcPr>
          <w:p w14:paraId="7E144100" w14:textId="628D5A2A" w:rsidR="000B29FD" w:rsidRPr="006E4EAE" w:rsidRDefault="000B29FD" w:rsidP="00BC0E27">
            <w:pPr>
              <w:pStyle w:val="BodyText-table"/>
            </w:pPr>
            <w:r w:rsidRPr="006E4EAE">
              <w:t>N/A</w:t>
            </w:r>
          </w:p>
        </w:tc>
        <w:tc>
          <w:tcPr>
            <w:tcW w:w="1602" w:type="dxa"/>
          </w:tcPr>
          <w:p w14:paraId="145AC62E" w14:textId="13A00C54" w:rsidR="005E5DE6" w:rsidRDefault="005E5DE6" w:rsidP="00BC0E27">
            <w:pPr>
              <w:pStyle w:val="BodyText-table"/>
            </w:pPr>
            <w:r>
              <w:t>ML051400248</w:t>
            </w:r>
          </w:p>
          <w:p w14:paraId="14AE5945" w14:textId="77777777" w:rsidR="000B29FD" w:rsidRPr="006E4EAE" w:rsidRDefault="000B29FD" w:rsidP="00BC0E27">
            <w:pPr>
              <w:pStyle w:val="BodyText-table"/>
            </w:pPr>
            <w:r w:rsidRPr="006E4EAE">
              <w:t>05/19/2005</w:t>
            </w:r>
          </w:p>
          <w:p w14:paraId="6A0EAA9D" w14:textId="7FA35CEB" w:rsidR="000B29FD" w:rsidRPr="006E4EAE" w:rsidRDefault="000B29FD" w:rsidP="00BC0E27">
            <w:pPr>
              <w:pStyle w:val="BodyText-table"/>
            </w:pPr>
            <w:r w:rsidRPr="006E4EAE">
              <w:t>CN 05-014</w:t>
            </w:r>
          </w:p>
        </w:tc>
        <w:tc>
          <w:tcPr>
            <w:tcW w:w="6030" w:type="dxa"/>
          </w:tcPr>
          <w:p w14:paraId="4FB4457E" w14:textId="0F7D8961" w:rsidR="000B29FD" w:rsidRPr="006E4EAE" w:rsidRDefault="000B29FD" w:rsidP="00BC0E27">
            <w:pPr>
              <w:pStyle w:val="BodyText-table"/>
            </w:pPr>
            <w:r w:rsidRPr="006E4EAE">
              <w:t>0609 is revised to add Appendix</w:t>
            </w:r>
            <w:r w:rsidR="00395DDE">
              <w:t> K</w:t>
            </w:r>
            <w:r w:rsidRPr="006E4EAE">
              <w:t xml:space="preserve">, “Maintenance Rule Risk Assessment and Risk Management” as an attachment. </w:t>
            </w:r>
          </w:p>
        </w:tc>
        <w:tc>
          <w:tcPr>
            <w:tcW w:w="1890" w:type="dxa"/>
          </w:tcPr>
          <w:p w14:paraId="51DAC14C" w14:textId="16B8B5EA" w:rsidR="000B29FD" w:rsidRPr="006E4EAE" w:rsidRDefault="000B29FD" w:rsidP="00BC0E27">
            <w:pPr>
              <w:pStyle w:val="BodyText-table"/>
            </w:pPr>
            <w:r w:rsidRPr="006E4EAE">
              <w:t>N/A</w:t>
            </w:r>
          </w:p>
        </w:tc>
        <w:tc>
          <w:tcPr>
            <w:tcW w:w="2075" w:type="dxa"/>
          </w:tcPr>
          <w:p w14:paraId="5036683C" w14:textId="47279A17" w:rsidR="000B29FD" w:rsidRPr="006E4EAE" w:rsidRDefault="000B29FD" w:rsidP="00BC0E27">
            <w:pPr>
              <w:pStyle w:val="BodyText-table"/>
            </w:pPr>
            <w:r w:rsidRPr="006E4EAE">
              <w:t>N/A</w:t>
            </w:r>
          </w:p>
        </w:tc>
      </w:tr>
      <w:tr w:rsidR="00BC0E27" w:rsidRPr="006E4EAE" w14:paraId="5C05CAE1" w14:textId="77777777" w:rsidTr="009B504C">
        <w:trPr>
          <w:tblHeader w:val="0"/>
        </w:trPr>
        <w:tc>
          <w:tcPr>
            <w:tcW w:w="1363" w:type="dxa"/>
          </w:tcPr>
          <w:p w14:paraId="72550E01" w14:textId="1E448BAF" w:rsidR="00BC0E27" w:rsidRPr="006E4EAE" w:rsidRDefault="00BC0E27" w:rsidP="00BC0E27">
            <w:pPr>
              <w:pStyle w:val="BodyText-table"/>
            </w:pPr>
            <w:r w:rsidRPr="006E4EAE">
              <w:lastRenderedPageBreak/>
              <w:t>N/A</w:t>
            </w:r>
          </w:p>
        </w:tc>
        <w:tc>
          <w:tcPr>
            <w:tcW w:w="1602" w:type="dxa"/>
          </w:tcPr>
          <w:p w14:paraId="65E76DE0" w14:textId="77777777" w:rsidR="00BC0E27" w:rsidRDefault="00BC0E27" w:rsidP="00BC0E27">
            <w:pPr>
              <w:pStyle w:val="BodyText-table"/>
            </w:pPr>
            <w:r>
              <w:t>ML052790205</w:t>
            </w:r>
          </w:p>
          <w:p w14:paraId="7A6F1512" w14:textId="77777777" w:rsidR="00BC0E27" w:rsidRDefault="00BC0E27" w:rsidP="00BC0E27">
            <w:pPr>
              <w:pStyle w:val="BodyText-table"/>
            </w:pPr>
            <w:r>
              <w:t>11/22/05</w:t>
            </w:r>
          </w:p>
          <w:p w14:paraId="44073380" w14:textId="1288468F" w:rsidR="00BC0E27" w:rsidRDefault="00BC0E27" w:rsidP="00BC0E27">
            <w:pPr>
              <w:pStyle w:val="BodyText-table"/>
            </w:pPr>
            <w:r>
              <w:t>CN 05-030</w:t>
            </w:r>
          </w:p>
        </w:tc>
        <w:tc>
          <w:tcPr>
            <w:tcW w:w="6030" w:type="dxa"/>
          </w:tcPr>
          <w:p w14:paraId="634F9F12" w14:textId="23068D62" w:rsidR="00BC0E27" w:rsidRPr="006E4EAE" w:rsidRDefault="00BC0E27" w:rsidP="00BC0E27">
            <w:pPr>
              <w:pStyle w:val="BodyText-table"/>
            </w:pPr>
            <w:r w:rsidRPr="00BC0E27">
              <w:t>0609 has been revised to reflect a concerted effort to provide guidance which will help meet the Commission’s guidance on the timeliness for finalizing the significant determination of inspection findings. The revision includes the regional comments on the proposed guidance on how to meet the timeliness goal. The document continues to emphasize the importance of timely issuance of the final SDP result. However, complexity of issues, lack of evaluation tools, lack of expertise, and findings of high safety significance can contribute to delays in finalizing findings. To that effect, new guidance is provided in Section 08.05 of the document on how to approach such findings using the Planning SERP process.</w:t>
            </w:r>
          </w:p>
        </w:tc>
        <w:tc>
          <w:tcPr>
            <w:tcW w:w="1890" w:type="dxa"/>
          </w:tcPr>
          <w:p w14:paraId="00967320" w14:textId="46AF6F6C" w:rsidR="00BC0E27" w:rsidRPr="006E4EAE" w:rsidRDefault="00BC0E27" w:rsidP="00BC0E27">
            <w:pPr>
              <w:pStyle w:val="BodyText-table"/>
            </w:pPr>
            <w:r w:rsidRPr="006E4EAE">
              <w:t>N/A</w:t>
            </w:r>
          </w:p>
        </w:tc>
        <w:tc>
          <w:tcPr>
            <w:tcW w:w="2075" w:type="dxa"/>
          </w:tcPr>
          <w:p w14:paraId="26CB3039" w14:textId="39B85FC9" w:rsidR="00BC0E27" w:rsidRPr="006E4EAE" w:rsidRDefault="00BC0E27" w:rsidP="00BC0E27">
            <w:pPr>
              <w:pStyle w:val="BodyText-table"/>
            </w:pPr>
            <w:r w:rsidRPr="00BC0E27">
              <w:t>ML061590493</w:t>
            </w:r>
          </w:p>
        </w:tc>
      </w:tr>
      <w:tr w:rsidR="00BC0E27" w:rsidRPr="006E4EAE" w14:paraId="7A2C32A2" w14:textId="77777777" w:rsidTr="009B504C">
        <w:trPr>
          <w:tblHeader w:val="0"/>
        </w:trPr>
        <w:tc>
          <w:tcPr>
            <w:tcW w:w="1363" w:type="dxa"/>
          </w:tcPr>
          <w:p w14:paraId="48FF3FD1" w14:textId="5D5A1058" w:rsidR="00BC0E27" w:rsidRPr="006E4EAE" w:rsidRDefault="00BC0E27" w:rsidP="00BC0E27">
            <w:pPr>
              <w:pStyle w:val="BodyText-table"/>
            </w:pPr>
            <w:r w:rsidRPr="006E4EAE">
              <w:t>N/A</w:t>
            </w:r>
          </w:p>
        </w:tc>
        <w:tc>
          <w:tcPr>
            <w:tcW w:w="1602" w:type="dxa"/>
          </w:tcPr>
          <w:p w14:paraId="034006FA" w14:textId="01F26D36" w:rsidR="00BC0E27" w:rsidRDefault="00BC0E27" w:rsidP="00BC0E27">
            <w:pPr>
              <w:pStyle w:val="BodyText-table"/>
            </w:pPr>
            <w:r w:rsidRPr="00BC0E27">
              <w:t>10/13/2006</w:t>
            </w:r>
          </w:p>
        </w:tc>
        <w:tc>
          <w:tcPr>
            <w:tcW w:w="6030" w:type="dxa"/>
          </w:tcPr>
          <w:p w14:paraId="4A585453" w14:textId="67D0C57D" w:rsidR="00BC0E27" w:rsidRPr="006E4EAE" w:rsidRDefault="00BC0E27" w:rsidP="00BC0E27">
            <w:pPr>
              <w:pStyle w:val="BodyText-table"/>
            </w:pPr>
            <w:r w:rsidRPr="00BC0E27">
              <w:t>Revision history reviewed for the last four years.</w:t>
            </w:r>
          </w:p>
        </w:tc>
        <w:tc>
          <w:tcPr>
            <w:tcW w:w="1890" w:type="dxa"/>
          </w:tcPr>
          <w:p w14:paraId="39A7D423" w14:textId="0DE1C4D1" w:rsidR="00BC0E27" w:rsidRPr="006E4EAE" w:rsidRDefault="00BC0E27" w:rsidP="00BC0E27">
            <w:pPr>
              <w:pStyle w:val="BodyText-table"/>
            </w:pPr>
            <w:r w:rsidRPr="006E4EAE">
              <w:t>N/A</w:t>
            </w:r>
          </w:p>
        </w:tc>
        <w:tc>
          <w:tcPr>
            <w:tcW w:w="2075" w:type="dxa"/>
          </w:tcPr>
          <w:p w14:paraId="76822757" w14:textId="55F3D1E1" w:rsidR="00BC0E27" w:rsidRPr="006E4EAE" w:rsidRDefault="00BC0E27" w:rsidP="00BC0E27">
            <w:pPr>
              <w:pStyle w:val="BodyText-table"/>
            </w:pPr>
            <w:r w:rsidRPr="006E4EAE">
              <w:t>N/A</w:t>
            </w:r>
          </w:p>
        </w:tc>
      </w:tr>
      <w:tr w:rsidR="00BC0E27" w:rsidRPr="006E4EAE" w14:paraId="46A8AAB6" w14:textId="77777777" w:rsidTr="009B504C">
        <w:trPr>
          <w:tblHeader w:val="0"/>
        </w:trPr>
        <w:tc>
          <w:tcPr>
            <w:tcW w:w="1363" w:type="dxa"/>
          </w:tcPr>
          <w:p w14:paraId="0EADD909" w14:textId="6331F06F" w:rsidR="00BC0E27" w:rsidRPr="006E4EAE" w:rsidRDefault="00BC0E27" w:rsidP="00BC0E27">
            <w:pPr>
              <w:pStyle w:val="BodyText-table"/>
            </w:pPr>
            <w:r w:rsidRPr="006E4EAE">
              <w:t>N/A</w:t>
            </w:r>
          </w:p>
        </w:tc>
        <w:tc>
          <w:tcPr>
            <w:tcW w:w="1602" w:type="dxa"/>
          </w:tcPr>
          <w:p w14:paraId="637AF0EC" w14:textId="77777777" w:rsidR="00BC0E27" w:rsidRDefault="00BC0E27" w:rsidP="00BC0E27">
            <w:pPr>
              <w:pStyle w:val="BodyText-table"/>
            </w:pPr>
            <w:r>
              <w:t>ML063060325</w:t>
            </w:r>
          </w:p>
          <w:p w14:paraId="7E798577" w14:textId="77777777" w:rsidR="00BC0E27" w:rsidRDefault="00BC0E27" w:rsidP="00BC0E27">
            <w:pPr>
              <w:pStyle w:val="BodyText-table"/>
            </w:pPr>
            <w:r>
              <w:t>01/10/08</w:t>
            </w:r>
          </w:p>
          <w:p w14:paraId="3E6BF9B9" w14:textId="1702307A" w:rsidR="00BC0E27" w:rsidRDefault="00BC0E27" w:rsidP="00BC0E27">
            <w:pPr>
              <w:pStyle w:val="BodyText-table"/>
            </w:pPr>
            <w:r>
              <w:t>CN 08-002</w:t>
            </w:r>
          </w:p>
        </w:tc>
        <w:tc>
          <w:tcPr>
            <w:tcW w:w="6030" w:type="dxa"/>
          </w:tcPr>
          <w:p w14:paraId="4F5804AC" w14:textId="3850BFD9" w:rsidR="00BC0E27" w:rsidRPr="006E4EAE" w:rsidRDefault="00BC0E27" w:rsidP="00BC0E27">
            <w:pPr>
              <w:pStyle w:val="BodyText-table"/>
            </w:pPr>
            <w:r w:rsidRPr="00BC0E27">
              <w:t>This revision provides the staff clarification to use IMC 0309, “Reactive Inspection Decision Basis for Reactors” in place of MD</w:t>
            </w:r>
            <w:r w:rsidRPr="00BC0E27">
              <w:rPr>
                <w:rFonts w:ascii="Cambria Math" w:hAnsi="Cambria Math" w:cs="Cambria Math"/>
              </w:rPr>
              <w:t>‑</w:t>
            </w:r>
            <w:r w:rsidRPr="00BC0E27">
              <w:t>8.3, to use Attachment 4 to perform SDP Phase 1 screenings, to incorporate feedback responses to add NSIR requirements, clarify guidance for SDP timeliness in regard to OI/DOJ investigations, and to add references to SDP Appendix M and the Attachment 4 for Phase 1 Initial Screening and Characterization attachment.</w:t>
            </w:r>
          </w:p>
        </w:tc>
        <w:tc>
          <w:tcPr>
            <w:tcW w:w="1890" w:type="dxa"/>
          </w:tcPr>
          <w:p w14:paraId="7EB82BD9" w14:textId="29484E62" w:rsidR="00BC0E27" w:rsidRPr="006E4EAE" w:rsidRDefault="00BC0E27" w:rsidP="00BC0E27">
            <w:pPr>
              <w:pStyle w:val="BodyText-table"/>
            </w:pPr>
            <w:r w:rsidRPr="006E4EAE">
              <w:t>N/A</w:t>
            </w:r>
          </w:p>
        </w:tc>
        <w:tc>
          <w:tcPr>
            <w:tcW w:w="2075" w:type="dxa"/>
          </w:tcPr>
          <w:p w14:paraId="7A771D36" w14:textId="55227863" w:rsidR="00BC0E27" w:rsidRPr="006E4EAE" w:rsidRDefault="00BC0E27" w:rsidP="00BC0E27">
            <w:pPr>
              <w:pStyle w:val="BodyText-table"/>
            </w:pPr>
            <w:r w:rsidRPr="00BC0E27">
              <w:t>ML073460588</w:t>
            </w:r>
          </w:p>
        </w:tc>
      </w:tr>
      <w:tr w:rsidR="00BC0E27" w:rsidRPr="006E4EAE" w14:paraId="4C8677FD" w14:textId="77777777" w:rsidTr="009B504C">
        <w:trPr>
          <w:tblHeader w:val="0"/>
        </w:trPr>
        <w:tc>
          <w:tcPr>
            <w:tcW w:w="1363" w:type="dxa"/>
          </w:tcPr>
          <w:p w14:paraId="2105CE34" w14:textId="724D5A54" w:rsidR="00BC0E27" w:rsidRPr="006E4EAE" w:rsidRDefault="00C16FDE" w:rsidP="00BC0E27">
            <w:pPr>
              <w:pStyle w:val="BodyText-table"/>
            </w:pPr>
            <w:r w:rsidRPr="006E4EAE">
              <w:lastRenderedPageBreak/>
              <w:t>N/A</w:t>
            </w:r>
          </w:p>
        </w:tc>
        <w:tc>
          <w:tcPr>
            <w:tcW w:w="1602" w:type="dxa"/>
          </w:tcPr>
          <w:p w14:paraId="3D0B0066" w14:textId="77777777" w:rsidR="00633217" w:rsidRDefault="00633217" w:rsidP="00633217">
            <w:pPr>
              <w:pStyle w:val="BodyText-table"/>
            </w:pPr>
            <w:r>
              <w:t>ML080730040</w:t>
            </w:r>
          </w:p>
          <w:p w14:paraId="6A1B2896" w14:textId="77777777" w:rsidR="00633217" w:rsidRDefault="00633217" w:rsidP="00633217">
            <w:pPr>
              <w:pStyle w:val="BodyText-table"/>
            </w:pPr>
            <w:r>
              <w:t xml:space="preserve">08/05/08 </w:t>
            </w:r>
          </w:p>
          <w:p w14:paraId="76C45F01" w14:textId="2EF0F309" w:rsidR="00BC0E27" w:rsidRDefault="00633217" w:rsidP="00633217">
            <w:pPr>
              <w:pStyle w:val="BodyText-table"/>
            </w:pPr>
            <w:r>
              <w:t>CN 08-023</w:t>
            </w:r>
          </w:p>
        </w:tc>
        <w:tc>
          <w:tcPr>
            <w:tcW w:w="6030" w:type="dxa"/>
          </w:tcPr>
          <w:p w14:paraId="667D9974" w14:textId="0A92FC6F" w:rsidR="00BC0E27" w:rsidRPr="00BC0E27" w:rsidRDefault="00C16FDE" w:rsidP="00BC0E27">
            <w:pPr>
              <w:pStyle w:val="BodyText-table"/>
            </w:pPr>
            <w:r w:rsidRPr="00C16FDE">
              <w:t>This revision changes the term “choice” letter to “preliminary significance determination” letter and adds a third responsibility to OE in Section 05.05. The Section on SDP Timeliness was clarified to eliminate literal interpretation of timeliness goals by the licensee. Replaced term AV(TBD) with (TBD) due to changes in IMC0612. Repetitive guidance that appears in both this IMC and Attachment 1 was removed and is in Attachment 1 only.</w:t>
            </w:r>
          </w:p>
        </w:tc>
        <w:tc>
          <w:tcPr>
            <w:tcW w:w="1890" w:type="dxa"/>
          </w:tcPr>
          <w:p w14:paraId="7B74ED26" w14:textId="19FAC8B4" w:rsidR="00BC0E27" w:rsidRPr="006E4EAE" w:rsidRDefault="00C16FDE" w:rsidP="00BC0E27">
            <w:pPr>
              <w:pStyle w:val="BodyText-table"/>
            </w:pPr>
            <w:r w:rsidRPr="006E4EAE">
              <w:t>N/A</w:t>
            </w:r>
          </w:p>
        </w:tc>
        <w:tc>
          <w:tcPr>
            <w:tcW w:w="2075" w:type="dxa"/>
          </w:tcPr>
          <w:p w14:paraId="4FBACE3A" w14:textId="4E60E3C3" w:rsidR="00BC0E27" w:rsidRPr="00BC0E27" w:rsidRDefault="00C16FDE" w:rsidP="00BC0E27">
            <w:pPr>
              <w:pStyle w:val="BodyText-table"/>
            </w:pPr>
            <w:r w:rsidRPr="00C16FDE">
              <w:t>ML081720377</w:t>
            </w:r>
          </w:p>
        </w:tc>
      </w:tr>
      <w:tr w:rsidR="00C16FDE" w:rsidRPr="006E4EAE" w14:paraId="749E4CFA" w14:textId="77777777" w:rsidTr="009B504C">
        <w:trPr>
          <w:tblHeader w:val="0"/>
        </w:trPr>
        <w:tc>
          <w:tcPr>
            <w:tcW w:w="1363" w:type="dxa"/>
          </w:tcPr>
          <w:p w14:paraId="69836B3A" w14:textId="1C8F3AEF" w:rsidR="00C16FDE" w:rsidRPr="006E4EAE" w:rsidRDefault="00C16FDE" w:rsidP="00BC0E27">
            <w:pPr>
              <w:pStyle w:val="BodyText-table"/>
            </w:pPr>
            <w:r w:rsidRPr="006E4EAE">
              <w:t>N/A</w:t>
            </w:r>
          </w:p>
        </w:tc>
        <w:tc>
          <w:tcPr>
            <w:tcW w:w="1602" w:type="dxa"/>
          </w:tcPr>
          <w:p w14:paraId="659A9A80" w14:textId="77777777" w:rsidR="00633217" w:rsidRDefault="00633217" w:rsidP="00633217">
            <w:pPr>
              <w:pStyle w:val="BodyText-table"/>
            </w:pPr>
            <w:r>
              <w:t>ML101400479</w:t>
            </w:r>
          </w:p>
          <w:p w14:paraId="772605CD" w14:textId="77777777" w:rsidR="00633217" w:rsidRDefault="00633217" w:rsidP="00633217">
            <w:pPr>
              <w:pStyle w:val="BodyText-table"/>
            </w:pPr>
            <w:r>
              <w:t>06/02/11</w:t>
            </w:r>
          </w:p>
          <w:p w14:paraId="71B572E6" w14:textId="08B9797F" w:rsidR="00C16FDE" w:rsidRDefault="00633217" w:rsidP="00633217">
            <w:pPr>
              <w:pStyle w:val="BodyText-table"/>
            </w:pPr>
            <w:r>
              <w:t>CN 11-009</w:t>
            </w:r>
          </w:p>
        </w:tc>
        <w:tc>
          <w:tcPr>
            <w:tcW w:w="6030" w:type="dxa"/>
          </w:tcPr>
          <w:p w14:paraId="5905D1CC" w14:textId="4F48483B" w:rsidR="00C16FDE" w:rsidRPr="00BC0E27" w:rsidRDefault="00633217" w:rsidP="00BC0E27">
            <w:pPr>
              <w:pStyle w:val="BodyText-table"/>
            </w:pPr>
            <w:r w:rsidRPr="00633217">
              <w:t xml:space="preserve">This revision adds the new SDP Appendix L to list of SDP attachments, provides definitions for risk-based, risk-informed, and of the </w:t>
            </w:r>
            <w:proofErr w:type="gramStart"/>
            <w:r w:rsidRPr="00633217">
              <w:t>four color</w:t>
            </w:r>
            <w:proofErr w:type="gramEnd"/>
            <w:r w:rsidRPr="00633217">
              <w:t xml:space="preserve"> significance levels. A new Exhibit 1 was added that graphically describes the SDP. The IMC is better aligned with Attachment 1 – SERP, to remove redundancy. General clarifications of the guidance including receipt of additional information from the licensee within a reasonable </w:t>
            </w:r>
            <w:proofErr w:type="gramStart"/>
            <w:r w:rsidRPr="00633217">
              <w:t>period of time</w:t>
            </w:r>
            <w:proofErr w:type="gramEnd"/>
            <w:r w:rsidRPr="00633217">
              <w:t xml:space="preserve"> agreed upon between the staff and licensee. Clarifications were made that findings that originally SERP had reviewed as potential White, Yellow, Red, or &gt; Green issues, then resulted in a final </w:t>
            </w:r>
            <w:proofErr w:type="gramStart"/>
            <w:r w:rsidRPr="00633217">
              <w:t>Green</w:t>
            </w:r>
            <w:proofErr w:type="gramEnd"/>
            <w:r w:rsidRPr="00633217">
              <w:t xml:space="preserve"> significance will not be counted in the timeliness goal. The IMC will reflect that the region be allowed to communicate </w:t>
            </w:r>
            <w:proofErr w:type="gramStart"/>
            <w:r w:rsidRPr="00633217">
              <w:t>the final result</w:t>
            </w:r>
            <w:proofErr w:type="gramEnd"/>
            <w:r w:rsidRPr="00633217">
              <w:t xml:space="preserve"> of these findings in the cover letter of the following quarterly inspection report or by separate letter. (ROPFF 0609-1480).</w:t>
            </w:r>
          </w:p>
        </w:tc>
        <w:tc>
          <w:tcPr>
            <w:tcW w:w="1890" w:type="dxa"/>
          </w:tcPr>
          <w:p w14:paraId="4F4E5CD8" w14:textId="44F262CE" w:rsidR="00C16FDE" w:rsidRPr="006E4EAE" w:rsidRDefault="00C16FDE" w:rsidP="00BC0E27">
            <w:pPr>
              <w:pStyle w:val="BodyText-table"/>
            </w:pPr>
            <w:r w:rsidRPr="006E4EAE">
              <w:t>N/A</w:t>
            </w:r>
          </w:p>
        </w:tc>
        <w:tc>
          <w:tcPr>
            <w:tcW w:w="2075" w:type="dxa"/>
          </w:tcPr>
          <w:p w14:paraId="0C4CAD3A" w14:textId="06ACBFFC" w:rsidR="00C16FDE" w:rsidRPr="00BC0E27" w:rsidRDefault="00633217" w:rsidP="00BC0E27">
            <w:pPr>
              <w:pStyle w:val="BodyText-table"/>
            </w:pPr>
            <w:r w:rsidRPr="00633217">
              <w:t>ML103490485</w:t>
            </w:r>
          </w:p>
        </w:tc>
      </w:tr>
      <w:tr w:rsidR="00C16FDE" w:rsidRPr="006E4EAE" w14:paraId="637E3463" w14:textId="77777777" w:rsidTr="009B504C">
        <w:trPr>
          <w:tblHeader w:val="0"/>
        </w:trPr>
        <w:tc>
          <w:tcPr>
            <w:tcW w:w="1363" w:type="dxa"/>
          </w:tcPr>
          <w:p w14:paraId="3903BB04" w14:textId="3DD4A463" w:rsidR="00C16FDE" w:rsidRPr="006E4EAE" w:rsidRDefault="00C16FDE" w:rsidP="00BC0E27">
            <w:pPr>
              <w:pStyle w:val="BodyText-table"/>
            </w:pPr>
            <w:r w:rsidRPr="006E4EAE">
              <w:lastRenderedPageBreak/>
              <w:t>N/A</w:t>
            </w:r>
          </w:p>
        </w:tc>
        <w:tc>
          <w:tcPr>
            <w:tcW w:w="1602" w:type="dxa"/>
          </w:tcPr>
          <w:p w14:paraId="3628898B" w14:textId="77777777" w:rsidR="00633217" w:rsidRDefault="00633217" w:rsidP="00633217">
            <w:pPr>
              <w:pStyle w:val="BodyText-table"/>
            </w:pPr>
            <w:r>
              <w:t>ML14153A633</w:t>
            </w:r>
          </w:p>
          <w:p w14:paraId="4C315C68" w14:textId="77777777" w:rsidR="00633217" w:rsidRDefault="00633217" w:rsidP="00633217">
            <w:pPr>
              <w:pStyle w:val="BodyText-table"/>
            </w:pPr>
            <w:r>
              <w:t>04/29/15</w:t>
            </w:r>
          </w:p>
          <w:p w14:paraId="5F2A4B4A" w14:textId="1CB2E37D" w:rsidR="00C16FDE" w:rsidRDefault="00633217" w:rsidP="00633217">
            <w:pPr>
              <w:pStyle w:val="BodyText-table"/>
            </w:pPr>
            <w:r>
              <w:t>CN 15-008</w:t>
            </w:r>
          </w:p>
        </w:tc>
        <w:tc>
          <w:tcPr>
            <w:tcW w:w="6030" w:type="dxa"/>
          </w:tcPr>
          <w:p w14:paraId="7497309E" w14:textId="32B1F0C3" w:rsidR="00C16FDE" w:rsidRPr="00BC0E27" w:rsidRDefault="009B504C" w:rsidP="00BC0E27">
            <w:pPr>
              <w:pStyle w:val="BodyText-table"/>
            </w:pPr>
            <w:r w:rsidRPr="009B504C">
              <w:t>Several significant changes to the guidance were made based on recommendations from the SDP Business Process Improvement (BPI) Report (ML14318A512) and the ROP Independent Assessment Report (ML14035A571). Incorporated recommendations from ROPFF 0609-1676, 1886, and 1894.</w:t>
            </w:r>
          </w:p>
        </w:tc>
        <w:tc>
          <w:tcPr>
            <w:tcW w:w="1890" w:type="dxa"/>
          </w:tcPr>
          <w:p w14:paraId="67311C53" w14:textId="21C54245" w:rsidR="00C16FDE" w:rsidRPr="006E4EAE" w:rsidRDefault="00C16FDE" w:rsidP="00BC0E27">
            <w:pPr>
              <w:pStyle w:val="BodyText-table"/>
            </w:pPr>
            <w:r w:rsidRPr="006E4EAE">
              <w:t>N/A</w:t>
            </w:r>
          </w:p>
        </w:tc>
        <w:tc>
          <w:tcPr>
            <w:tcW w:w="2075" w:type="dxa"/>
          </w:tcPr>
          <w:p w14:paraId="0A5267AF" w14:textId="77777777" w:rsidR="009B504C" w:rsidRDefault="009B504C" w:rsidP="009B504C">
            <w:pPr>
              <w:pStyle w:val="BodyText-table"/>
            </w:pPr>
            <w:r>
              <w:t>ML15072A160</w:t>
            </w:r>
          </w:p>
          <w:p w14:paraId="166051FC" w14:textId="77777777" w:rsidR="009B504C" w:rsidRDefault="009B504C" w:rsidP="009B504C">
            <w:pPr>
              <w:pStyle w:val="BodyText-table"/>
            </w:pPr>
            <w:r>
              <w:t>ML15082A305</w:t>
            </w:r>
          </w:p>
          <w:p w14:paraId="0835E6E0" w14:textId="77777777" w:rsidR="009B504C" w:rsidRDefault="009B504C" w:rsidP="009B504C">
            <w:pPr>
              <w:pStyle w:val="BodyText-table"/>
            </w:pPr>
            <w:r>
              <w:t>ML14099A275</w:t>
            </w:r>
          </w:p>
          <w:p w14:paraId="621890F7" w14:textId="16E6C6F1" w:rsidR="00C16FDE" w:rsidRPr="00BC0E27" w:rsidRDefault="009B504C" w:rsidP="009B504C">
            <w:pPr>
              <w:pStyle w:val="BodyText-table"/>
            </w:pPr>
            <w:r>
              <w:t>ML13197A402</w:t>
            </w:r>
          </w:p>
        </w:tc>
      </w:tr>
      <w:tr w:rsidR="00C16FDE" w:rsidRPr="006E4EAE" w14:paraId="2FB047A2" w14:textId="77777777" w:rsidTr="009B504C">
        <w:trPr>
          <w:tblHeader w:val="0"/>
        </w:trPr>
        <w:tc>
          <w:tcPr>
            <w:tcW w:w="1363" w:type="dxa"/>
          </w:tcPr>
          <w:p w14:paraId="2D6C294D" w14:textId="21B34155" w:rsidR="00C16FDE" w:rsidRPr="006E4EAE" w:rsidRDefault="00C16FDE" w:rsidP="00BC0E27">
            <w:pPr>
              <w:pStyle w:val="BodyText-table"/>
            </w:pPr>
            <w:r w:rsidRPr="006E4EAE">
              <w:t>N/A</w:t>
            </w:r>
          </w:p>
        </w:tc>
        <w:tc>
          <w:tcPr>
            <w:tcW w:w="1602" w:type="dxa"/>
          </w:tcPr>
          <w:p w14:paraId="666B5010" w14:textId="77777777" w:rsidR="009B504C" w:rsidRDefault="009B504C" w:rsidP="009B504C">
            <w:pPr>
              <w:pStyle w:val="BodyText-table"/>
            </w:pPr>
            <w:r>
              <w:t>ML18187A187</w:t>
            </w:r>
          </w:p>
          <w:p w14:paraId="3DEB6AC7" w14:textId="77777777" w:rsidR="009B504C" w:rsidRDefault="009B504C" w:rsidP="009B504C">
            <w:pPr>
              <w:pStyle w:val="BodyText-table"/>
            </w:pPr>
            <w:r>
              <w:t>10/23/18</w:t>
            </w:r>
          </w:p>
          <w:p w14:paraId="2979442B" w14:textId="0B6C1C87" w:rsidR="00C16FDE" w:rsidRDefault="009B504C" w:rsidP="009B504C">
            <w:pPr>
              <w:pStyle w:val="BodyText-table"/>
            </w:pPr>
            <w:r>
              <w:t>CN 18-036</w:t>
            </w:r>
          </w:p>
        </w:tc>
        <w:tc>
          <w:tcPr>
            <w:tcW w:w="6030" w:type="dxa"/>
          </w:tcPr>
          <w:p w14:paraId="17A22B1A" w14:textId="77777777" w:rsidR="009B504C" w:rsidRDefault="009B504C" w:rsidP="009B504C">
            <w:pPr>
              <w:pStyle w:val="BodyText-table"/>
            </w:pPr>
            <w:r>
              <w:t>Several significant changes made to the document to incorporate applicable recommendations from the Inspection Finding Resolution Management Effectiveness Review Report (ML18123A319).</w:t>
            </w:r>
          </w:p>
          <w:p w14:paraId="2C38ED41" w14:textId="435C3EE4" w:rsidR="00C16FDE" w:rsidRPr="00BC0E27" w:rsidRDefault="009B504C" w:rsidP="009B504C">
            <w:pPr>
              <w:pStyle w:val="BodyText-table"/>
            </w:pPr>
            <w:r>
              <w:t>Specifically, best available information and SDP timeliness were defined. Reference is also made to a new procedure, IMC 0609 Attachment 5, “Inspection Finding Review Board,” to improve management oversight and planning of potentially greater-than-</w:t>
            </w:r>
            <w:proofErr w:type="gramStart"/>
            <w:r>
              <w:t>Green</w:t>
            </w:r>
            <w:proofErr w:type="gramEnd"/>
            <w:r>
              <w:t xml:space="preserve"> inspection findings. Duplication of information to IMC 0609 Attachment 1 (SERP Process) was deleted, making this document a higher-tier program level document.</w:t>
            </w:r>
          </w:p>
        </w:tc>
        <w:tc>
          <w:tcPr>
            <w:tcW w:w="1890" w:type="dxa"/>
          </w:tcPr>
          <w:p w14:paraId="1EF2A2F8" w14:textId="278C04D8" w:rsidR="00C16FDE" w:rsidRPr="006E4EAE" w:rsidRDefault="00C16FDE" w:rsidP="00BC0E27">
            <w:pPr>
              <w:pStyle w:val="BodyText-table"/>
            </w:pPr>
            <w:r w:rsidRPr="006E4EAE">
              <w:t>N/A</w:t>
            </w:r>
          </w:p>
        </w:tc>
        <w:tc>
          <w:tcPr>
            <w:tcW w:w="2075" w:type="dxa"/>
          </w:tcPr>
          <w:p w14:paraId="17BEAF8C" w14:textId="77777777" w:rsidR="009B504C" w:rsidRDefault="009B504C" w:rsidP="009B504C">
            <w:pPr>
              <w:pStyle w:val="BodyText-table"/>
            </w:pPr>
            <w:r>
              <w:t>ML18191A005</w:t>
            </w:r>
          </w:p>
          <w:p w14:paraId="3C69B5C8" w14:textId="77777777" w:rsidR="009B504C" w:rsidRDefault="009B504C" w:rsidP="009B504C">
            <w:pPr>
              <w:pStyle w:val="BodyText-table"/>
            </w:pPr>
          </w:p>
          <w:p w14:paraId="09614BFB" w14:textId="77777777" w:rsidR="009B504C" w:rsidRDefault="009B504C" w:rsidP="009B504C">
            <w:pPr>
              <w:pStyle w:val="BodyText-table"/>
            </w:pPr>
            <w:r>
              <w:t>0609-2174</w:t>
            </w:r>
          </w:p>
          <w:p w14:paraId="5D62BB17" w14:textId="74AC7F8C" w:rsidR="00C16FDE" w:rsidRPr="00BC0E27" w:rsidRDefault="009B504C" w:rsidP="009B504C">
            <w:pPr>
              <w:pStyle w:val="BodyText-table"/>
            </w:pPr>
            <w:r>
              <w:t>ML18226A056</w:t>
            </w:r>
          </w:p>
        </w:tc>
      </w:tr>
      <w:tr w:rsidR="00C16FDE" w:rsidRPr="006E4EAE" w14:paraId="35F43CB1" w14:textId="77777777" w:rsidTr="009B504C">
        <w:trPr>
          <w:tblHeader w:val="0"/>
        </w:trPr>
        <w:tc>
          <w:tcPr>
            <w:tcW w:w="1363" w:type="dxa"/>
          </w:tcPr>
          <w:p w14:paraId="6C9009C4" w14:textId="74DE2BC6" w:rsidR="00C16FDE" w:rsidRPr="006E4EAE" w:rsidRDefault="00C16FDE" w:rsidP="00BC0E27">
            <w:pPr>
              <w:pStyle w:val="BodyText-table"/>
            </w:pPr>
            <w:r w:rsidRPr="006E4EAE">
              <w:t>N/A</w:t>
            </w:r>
          </w:p>
        </w:tc>
        <w:tc>
          <w:tcPr>
            <w:tcW w:w="1602" w:type="dxa"/>
          </w:tcPr>
          <w:p w14:paraId="45ECEB63" w14:textId="77777777" w:rsidR="009B504C" w:rsidRDefault="009B504C" w:rsidP="009B504C">
            <w:pPr>
              <w:pStyle w:val="BodyText-table"/>
            </w:pPr>
            <w:r>
              <w:t>ML20013D868</w:t>
            </w:r>
          </w:p>
          <w:p w14:paraId="2D0F013E" w14:textId="77777777" w:rsidR="009B504C" w:rsidRDefault="009B504C" w:rsidP="009B504C">
            <w:pPr>
              <w:pStyle w:val="BodyText-table"/>
            </w:pPr>
            <w:r>
              <w:t>03/23/20</w:t>
            </w:r>
          </w:p>
          <w:p w14:paraId="6CD397BD" w14:textId="33AF7DEB" w:rsidR="00C16FDE" w:rsidRDefault="009B504C" w:rsidP="009B504C">
            <w:pPr>
              <w:pStyle w:val="BodyText-table"/>
            </w:pPr>
            <w:r>
              <w:t>CN 20-017</w:t>
            </w:r>
          </w:p>
        </w:tc>
        <w:tc>
          <w:tcPr>
            <w:tcW w:w="6030" w:type="dxa"/>
          </w:tcPr>
          <w:p w14:paraId="0C713176" w14:textId="19C112F2" w:rsidR="00C16FDE" w:rsidRPr="00BC0E27" w:rsidRDefault="009B504C" w:rsidP="00BC0E27">
            <w:pPr>
              <w:pStyle w:val="BodyText-table"/>
            </w:pPr>
            <w:r w:rsidRPr="009B504C">
              <w:t>Minor update to allow SDP guidance use for non-findings in the VLSSIR process. Note added to direct users to IMC 2519 for findings associated with development of operational programs after the 10 CFR 52.103(g) finding (ROP FBF 0609-2394). Removed reference to Appendix O.</w:t>
            </w:r>
          </w:p>
        </w:tc>
        <w:tc>
          <w:tcPr>
            <w:tcW w:w="1890" w:type="dxa"/>
          </w:tcPr>
          <w:p w14:paraId="6D8342D2" w14:textId="41A299A7" w:rsidR="00C16FDE" w:rsidRPr="006E4EAE" w:rsidRDefault="00C16FDE" w:rsidP="00BC0E27">
            <w:pPr>
              <w:pStyle w:val="BodyText-table"/>
            </w:pPr>
            <w:r w:rsidRPr="006E4EAE">
              <w:t>N/A</w:t>
            </w:r>
          </w:p>
        </w:tc>
        <w:tc>
          <w:tcPr>
            <w:tcW w:w="2075" w:type="dxa"/>
          </w:tcPr>
          <w:p w14:paraId="296FFFCB" w14:textId="77777777" w:rsidR="009B504C" w:rsidRDefault="009B504C" w:rsidP="009B504C">
            <w:pPr>
              <w:pStyle w:val="BodyText-table"/>
            </w:pPr>
            <w:r>
              <w:t>ML20014E641</w:t>
            </w:r>
          </w:p>
          <w:p w14:paraId="5C53D6C8" w14:textId="77777777" w:rsidR="009B504C" w:rsidRDefault="009B504C" w:rsidP="009B504C">
            <w:pPr>
              <w:pStyle w:val="BodyText-table"/>
            </w:pPr>
          </w:p>
          <w:p w14:paraId="48B4DFBE" w14:textId="77777777" w:rsidR="009B504C" w:rsidRDefault="009B504C" w:rsidP="009B504C">
            <w:pPr>
              <w:pStyle w:val="BodyText-table"/>
            </w:pPr>
            <w:r>
              <w:t>0609-2394</w:t>
            </w:r>
          </w:p>
          <w:p w14:paraId="5FA77304" w14:textId="5DF8636C" w:rsidR="00C16FDE" w:rsidRPr="00BC0E27" w:rsidRDefault="009B504C" w:rsidP="009B504C">
            <w:pPr>
              <w:pStyle w:val="BodyText-table"/>
            </w:pPr>
            <w:r>
              <w:t>ML20014E643</w:t>
            </w:r>
          </w:p>
        </w:tc>
      </w:tr>
      <w:tr w:rsidR="00C16FDE" w:rsidRPr="006E4EAE" w14:paraId="46AB314A" w14:textId="77777777" w:rsidTr="009B504C">
        <w:trPr>
          <w:tblHeader w:val="0"/>
        </w:trPr>
        <w:tc>
          <w:tcPr>
            <w:tcW w:w="1363" w:type="dxa"/>
          </w:tcPr>
          <w:p w14:paraId="52E4FEB7" w14:textId="0A42393A" w:rsidR="00C16FDE" w:rsidRPr="006E4EAE" w:rsidRDefault="00C16FDE" w:rsidP="00BC0E27">
            <w:pPr>
              <w:pStyle w:val="BodyText-table"/>
            </w:pPr>
            <w:r w:rsidRPr="006E4EAE">
              <w:lastRenderedPageBreak/>
              <w:t>N/A</w:t>
            </w:r>
          </w:p>
        </w:tc>
        <w:tc>
          <w:tcPr>
            <w:tcW w:w="1602" w:type="dxa"/>
          </w:tcPr>
          <w:p w14:paraId="6CF4DF70" w14:textId="77777777" w:rsidR="00461FB4" w:rsidRDefault="00461FB4" w:rsidP="00461FB4">
            <w:pPr>
              <w:pStyle w:val="BodyText-table"/>
            </w:pPr>
            <w:r>
              <w:t>ML20267A146</w:t>
            </w:r>
          </w:p>
          <w:p w14:paraId="092CC633" w14:textId="77777777" w:rsidR="00461FB4" w:rsidRDefault="00461FB4" w:rsidP="00461FB4">
            <w:pPr>
              <w:pStyle w:val="BodyText-table"/>
            </w:pPr>
            <w:r>
              <w:t>11/09/20</w:t>
            </w:r>
          </w:p>
          <w:p w14:paraId="360C8F78" w14:textId="15BC4568" w:rsidR="00C16FDE" w:rsidRDefault="00461FB4" w:rsidP="00461FB4">
            <w:pPr>
              <w:pStyle w:val="BodyText-table"/>
            </w:pPr>
            <w:r>
              <w:t>CN 20-061</w:t>
            </w:r>
          </w:p>
        </w:tc>
        <w:tc>
          <w:tcPr>
            <w:tcW w:w="6030" w:type="dxa"/>
          </w:tcPr>
          <w:p w14:paraId="713938EB" w14:textId="77777777" w:rsidR="00461FB4" w:rsidRDefault="00461FB4" w:rsidP="00461FB4">
            <w:pPr>
              <w:pStyle w:val="BodyText-table"/>
            </w:pPr>
            <w:r>
              <w:t xml:space="preserve">Removed note related to IMC 2519 added in previous CN 20-017. Added new Section 03.06 guidance that this IMC should be used for inspection findings after the 10 CFR 52.103(g) finding (caveat included for security issues). This new guidance was added as directed by the Vogtle Readiness Group to align with the Vogtle </w:t>
            </w:r>
            <w:proofErr w:type="spellStart"/>
            <w:r>
              <w:t>cROP</w:t>
            </w:r>
            <w:proofErr w:type="spellEnd"/>
            <w:r>
              <w:t>-to</w:t>
            </w:r>
            <w:r>
              <w:rPr>
                <w:rFonts w:ascii="Cambria Math" w:hAnsi="Cambria Math" w:cs="Cambria Math"/>
              </w:rPr>
              <w:t>‑</w:t>
            </w:r>
            <w:r>
              <w:t>ROP Transition Memo.</w:t>
            </w:r>
          </w:p>
          <w:p w14:paraId="3B498143" w14:textId="77777777" w:rsidR="00461FB4" w:rsidRDefault="00461FB4" w:rsidP="00461FB4">
            <w:pPr>
              <w:pStyle w:val="BodyText-table"/>
            </w:pPr>
          </w:p>
          <w:p w14:paraId="1AE8B208" w14:textId="0DF0C4C7" w:rsidR="00C16FDE" w:rsidRPr="00BC0E27" w:rsidRDefault="00461FB4" w:rsidP="00461FB4">
            <w:pPr>
              <w:pStyle w:val="BodyText-table"/>
            </w:pPr>
            <w:r>
              <w:t>Revised Section 04.05 with the transition to the 255-day SDP timeliness metric.</w:t>
            </w:r>
          </w:p>
        </w:tc>
        <w:tc>
          <w:tcPr>
            <w:tcW w:w="1890" w:type="dxa"/>
          </w:tcPr>
          <w:p w14:paraId="6C02A2AA" w14:textId="15ED6493" w:rsidR="00C16FDE" w:rsidRPr="006E4EAE" w:rsidRDefault="00C16FDE" w:rsidP="00BC0E27">
            <w:pPr>
              <w:pStyle w:val="BodyText-table"/>
            </w:pPr>
            <w:r w:rsidRPr="006E4EAE">
              <w:t>N/A</w:t>
            </w:r>
          </w:p>
        </w:tc>
        <w:tc>
          <w:tcPr>
            <w:tcW w:w="2075" w:type="dxa"/>
          </w:tcPr>
          <w:p w14:paraId="3C2731B8" w14:textId="4794BA98" w:rsidR="00C16FDE" w:rsidRPr="00BC0E27" w:rsidRDefault="00461FB4" w:rsidP="00BC0E27">
            <w:pPr>
              <w:pStyle w:val="BodyText-table"/>
            </w:pPr>
            <w:r w:rsidRPr="00461FB4">
              <w:t>ML20273A017</w:t>
            </w:r>
          </w:p>
        </w:tc>
      </w:tr>
      <w:tr w:rsidR="00C16FDE" w:rsidRPr="006E4EAE" w14:paraId="73495A59" w14:textId="77777777" w:rsidTr="009B504C">
        <w:trPr>
          <w:tblHeader w:val="0"/>
        </w:trPr>
        <w:tc>
          <w:tcPr>
            <w:tcW w:w="1363" w:type="dxa"/>
          </w:tcPr>
          <w:p w14:paraId="4440C909" w14:textId="299A27EF" w:rsidR="00C16FDE" w:rsidRPr="006E4EAE" w:rsidRDefault="00C16FDE" w:rsidP="00BC0E27">
            <w:pPr>
              <w:pStyle w:val="BodyText-table"/>
            </w:pPr>
            <w:r w:rsidRPr="006E4EAE">
              <w:t>N/A</w:t>
            </w:r>
          </w:p>
        </w:tc>
        <w:tc>
          <w:tcPr>
            <w:tcW w:w="1602" w:type="dxa"/>
          </w:tcPr>
          <w:p w14:paraId="1DEFDD38" w14:textId="77777777" w:rsidR="00C16FDE" w:rsidRDefault="00461FB4" w:rsidP="00BC0E27">
            <w:pPr>
              <w:pStyle w:val="BodyText-table"/>
            </w:pPr>
            <w:r w:rsidRPr="00461FB4">
              <w:t>ML24257A157</w:t>
            </w:r>
          </w:p>
          <w:p w14:paraId="2E8C2671" w14:textId="77777777" w:rsidR="00461FB4" w:rsidRDefault="00461FB4" w:rsidP="00BC0E27">
            <w:pPr>
              <w:pStyle w:val="BodyText-table"/>
            </w:pPr>
            <w:r>
              <w:t>12/16/24</w:t>
            </w:r>
          </w:p>
          <w:p w14:paraId="046D4274" w14:textId="2C63786B" w:rsidR="00461FB4" w:rsidRDefault="00461FB4" w:rsidP="00BC0E27">
            <w:pPr>
              <w:pStyle w:val="BodyText-table"/>
            </w:pPr>
            <w:r>
              <w:t>CN 24-044</w:t>
            </w:r>
          </w:p>
        </w:tc>
        <w:tc>
          <w:tcPr>
            <w:tcW w:w="6030" w:type="dxa"/>
          </w:tcPr>
          <w:p w14:paraId="6E9B09FF" w14:textId="22A32E93" w:rsidR="00C16FDE" w:rsidRPr="00BC0E27" w:rsidRDefault="00461FB4" w:rsidP="00BC0E27">
            <w:pPr>
              <w:pStyle w:val="BodyText-table"/>
            </w:pPr>
            <w:r w:rsidRPr="00461FB4">
              <w:t>Minor revision to include direction to IMC 0308 Attachment 3 for Best Available Information Decision Guide and editorial updates.</w:t>
            </w:r>
          </w:p>
        </w:tc>
        <w:tc>
          <w:tcPr>
            <w:tcW w:w="1890" w:type="dxa"/>
          </w:tcPr>
          <w:p w14:paraId="4CDB5BC5" w14:textId="4F382B20" w:rsidR="00C16FDE" w:rsidRPr="006E4EAE" w:rsidRDefault="00C16FDE" w:rsidP="00BC0E27">
            <w:pPr>
              <w:pStyle w:val="BodyText-table"/>
            </w:pPr>
            <w:r w:rsidRPr="006E4EAE">
              <w:t>N/A</w:t>
            </w:r>
          </w:p>
        </w:tc>
        <w:tc>
          <w:tcPr>
            <w:tcW w:w="2075" w:type="dxa"/>
          </w:tcPr>
          <w:p w14:paraId="165C7035" w14:textId="501350FD" w:rsidR="00C16FDE" w:rsidRPr="00BC0E27" w:rsidRDefault="00461FB4" w:rsidP="00BC0E27">
            <w:pPr>
              <w:pStyle w:val="BodyText-table"/>
            </w:pPr>
            <w:r w:rsidRPr="00461FB4">
              <w:t>ML24260A278</w:t>
            </w:r>
          </w:p>
        </w:tc>
      </w:tr>
    </w:tbl>
    <w:p w14:paraId="48D63FFE" w14:textId="33A0EB41" w:rsidR="008A5F64" w:rsidRPr="006E4EAE" w:rsidRDefault="008A5F64" w:rsidP="00461FB4">
      <w:pPr>
        <w:pStyle w:val="BodyText"/>
      </w:pPr>
    </w:p>
    <w:p w14:paraId="6ACEA8D4" w14:textId="77777777" w:rsidR="00A148BD" w:rsidRPr="006E4EAE" w:rsidRDefault="00A148BD" w:rsidP="00F4352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rFonts w:cs="Arial"/>
          <w:color w:val="000000"/>
          <w:sz w:val="22"/>
          <w:szCs w:val="22"/>
        </w:rPr>
      </w:pPr>
    </w:p>
    <w:sectPr w:rsidR="00A148BD" w:rsidRPr="006E4EAE" w:rsidSect="00E2604D">
      <w:footerReference w:type="default" r:id="rId13"/>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7C966" w14:textId="77777777" w:rsidR="004F4156" w:rsidRDefault="004F4156">
      <w:r>
        <w:separator/>
      </w:r>
    </w:p>
  </w:endnote>
  <w:endnote w:type="continuationSeparator" w:id="0">
    <w:p w14:paraId="3EE8F094" w14:textId="77777777" w:rsidR="004F4156" w:rsidRDefault="004F4156">
      <w:r>
        <w:continuationSeparator/>
      </w:r>
    </w:p>
  </w:endnote>
  <w:endnote w:type="continuationNotice" w:id="1">
    <w:p w14:paraId="196356D1" w14:textId="77777777" w:rsidR="004F4156" w:rsidRDefault="004F41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C17B9" w14:textId="16DE4D55" w:rsidR="009D4158" w:rsidRPr="00E2604D" w:rsidRDefault="009D4158" w:rsidP="00C77F42">
    <w:pPr>
      <w:pStyle w:val="Footer"/>
      <w:tabs>
        <w:tab w:val="clear" w:pos="4320"/>
        <w:tab w:val="clear" w:pos="8640"/>
        <w:tab w:val="center" w:pos="4680"/>
        <w:tab w:val="right" w:pos="9360"/>
      </w:tabs>
      <w:rPr>
        <w:sz w:val="22"/>
      </w:rPr>
    </w:pPr>
    <w:r w:rsidRPr="002D1AA1">
      <w:rPr>
        <w:sz w:val="22"/>
        <w:szCs w:val="22"/>
      </w:rPr>
      <w:t xml:space="preserve">Issue Date: </w:t>
    </w:r>
    <w:r w:rsidR="00461FB4">
      <w:rPr>
        <w:rFonts w:cs="Arial"/>
        <w:sz w:val="22"/>
        <w:szCs w:val="22"/>
      </w:rPr>
      <w:t>12/16/24</w:t>
    </w:r>
    <w:r w:rsidRPr="002D1AA1">
      <w:rPr>
        <w:sz w:val="22"/>
        <w:szCs w:val="22"/>
      </w:rPr>
      <w:tab/>
    </w:r>
    <w:r w:rsidRPr="002D1AA1">
      <w:rPr>
        <w:sz w:val="22"/>
        <w:szCs w:val="22"/>
      </w:rPr>
      <w:fldChar w:fldCharType="begin"/>
    </w:r>
    <w:r w:rsidRPr="002D1AA1">
      <w:rPr>
        <w:sz w:val="22"/>
        <w:szCs w:val="22"/>
      </w:rPr>
      <w:instrText xml:space="preserve"> PAGE   \* MERGEFORMAT </w:instrText>
    </w:r>
    <w:r w:rsidRPr="002D1AA1">
      <w:rPr>
        <w:sz w:val="22"/>
        <w:szCs w:val="22"/>
      </w:rPr>
      <w:fldChar w:fldCharType="separate"/>
    </w:r>
    <w:r w:rsidR="004466FA">
      <w:rPr>
        <w:noProof/>
        <w:sz w:val="22"/>
        <w:szCs w:val="22"/>
      </w:rPr>
      <w:t>1</w:t>
    </w:r>
    <w:r w:rsidRPr="002D1AA1">
      <w:rPr>
        <w:noProof/>
        <w:sz w:val="22"/>
        <w:szCs w:val="22"/>
      </w:rPr>
      <w:fldChar w:fldCharType="end"/>
    </w:r>
    <w:r w:rsidRPr="002D1AA1">
      <w:rPr>
        <w:noProof/>
        <w:sz w:val="22"/>
        <w:szCs w:val="22"/>
      </w:rPr>
      <w:tab/>
      <w:t>0609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2"/>
        <w:szCs w:val="22"/>
      </w:rPr>
      <w:id w:val="-2121291562"/>
      <w:docPartObj>
        <w:docPartGallery w:val="Page Numbers (Bottom of Page)"/>
        <w:docPartUnique/>
      </w:docPartObj>
    </w:sdtPr>
    <w:sdtEndPr>
      <w:rPr>
        <w:noProof/>
      </w:rPr>
    </w:sdtEndPr>
    <w:sdtContent>
      <w:p w14:paraId="2928BF15" w14:textId="1CBBC23A" w:rsidR="009D4158" w:rsidRPr="002D1AA1" w:rsidRDefault="009D4158" w:rsidP="002D1AA1">
        <w:pPr>
          <w:pStyle w:val="Footer"/>
          <w:tabs>
            <w:tab w:val="clear" w:pos="4320"/>
            <w:tab w:val="clear" w:pos="8640"/>
            <w:tab w:val="center" w:pos="4680"/>
            <w:tab w:val="right" w:pos="9360"/>
          </w:tabs>
          <w:rPr>
            <w:sz w:val="22"/>
            <w:szCs w:val="22"/>
          </w:rPr>
        </w:pPr>
        <w:r w:rsidRPr="002D1AA1">
          <w:rPr>
            <w:sz w:val="22"/>
            <w:szCs w:val="22"/>
          </w:rPr>
          <w:t xml:space="preserve">Issue Date: </w:t>
        </w:r>
        <w:r w:rsidR="00461FB4">
          <w:rPr>
            <w:rFonts w:cs="Arial"/>
            <w:sz w:val="22"/>
            <w:szCs w:val="22"/>
          </w:rPr>
          <w:t>12/16/24</w:t>
        </w:r>
        <w:r w:rsidRPr="002D1AA1">
          <w:rPr>
            <w:sz w:val="22"/>
            <w:szCs w:val="22"/>
          </w:rPr>
          <w:tab/>
          <w:t>Exh1-</w:t>
        </w:r>
        <w:r w:rsidRPr="002D1AA1">
          <w:rPr>
            <w:sz w:val="22"/>
            <w:szCs w:val="22"/>
          </w:rPr>
          <w:fldChar w:fldCharType="begin"/>
        </w:r>
        <w:r w:rsidRPr="002D1AA1">
          <w:rPr>
            <w:sz w:val="22"/>
            <w:szCs w:val="22"/>
          </w:rPr>
          <w:instrText xml:space="preserve"> PAGE   \* MERGEFORMAT </w:instrText>
        </w:r>
        <w:r w:rsidRPr="002D1AA1">
          <w:rPr>
            <w:sz w:val="22"/>
            <w:szCs w:val="22"/>
          </w:rPr>
          <w:fldChar w:fldCharType="separate"/>
        </w:r>
        <w:r w:rsidR="004466FA">
          <w:rPr>
            <w:noProof/>
            <w:sz w:val="22"/>
            <w:szCs w:val="22"/>
          </w:rPr>
          <w:t>1</w:t>
        </w:r>
        <w:r w:rsidRPr="002D1AA1">
          <w:rPr>
            <w:noProof/>
            <w:sz w:val="22"/>
            <w:szCs w:val="22"/>
          </w:rPr>
          <w:fldChar w:fldCharType="end"/>
        </w:r>
        <w:r w:rsidRPr="002D1AA1">
          <w:rPr>
            <w:noProof/>
            <w:sz w:val="22"/>
            <w:szCs w:val="22"/>
          </w:rPr>
          <w:tab/>
          <w:t>0609</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802AF" w14:textId="0FBA04E2" w:rsidR="009D4158" w:rsidRPr="00930705" w:rsidRDefault="009D4158">
    <w:pPr>
      <w:tabs>
        <w:tab w:val="center" w:pos="6480"/>
        <w:tab w:val="right" w:pos="12960"/>
      </w:tabs>
      <w:rPr>
        <w:rFonts w:cs="Arial"/>
        <w:sz w:val="22"/>
        <w:szCs w:val="22"/>
      </w:rPr>
    </w:pPr>
    <w:r w:rsidRPr="00930705">
      <w:rPr>
        <w:rFonts w:cs="Arial"/>
        <w:sz w:val="22"/>
        <w:szCs w:val="22"/>
      </w:rPr>
      <w:t xml:space="preserve">Issue Date: </w:t>
    </w:r>
    <w:r w:rsidR="00461FB4">
      <w:rPr>
        <w:rFonts w:cs="Arial"/>
        <w:sz w:val="22"/>
        <w:szCs w:val="22"/>
      </w:rPr>
      <w:t>12/16/24</w:t>
    </w:r>
    <w:r w:rsidRPr="00930705">
      <w:rPr>
        <w:rFonts w:cs="Arial"/>
        <w:sz w:val="22"/>
        <w:szCs w:val="22"/>
      </w:rPr>
      <w:tab/>
      <w:t>Att1-</w:t>
    </w:r>
    <w:r w:rsidRPr="00930705">
      <w:rPr>
        <w:rFonts w:cs="Arial"/>
        <w:sz w:val="22"/>
        <w:szCs w:val="22"/>
      </w:rPr>
      <w:fldChar w:fldCharType="begin"/>
    </w:r>
    <w:r w:rsidRPr="00930705">
      <w:rPr>
        <w:rFonts w:cs="Arial"/>
        <w:sz w:val="22"/>
        <w:szCs w:val="22"/>
      </w:rPr>
      <w:instrText xml:space="preserve">PAGE </w:instrText>
    </w:r>
    <w:r w:rsidRPr="00930705">
      <w:rPr>
        <w:rFonts w:cs="Arial"/>
        <w:sz w:val="22"/>
        <w:szCs w:val="22"/>
      </w:rPr>
      <w:fldChar w:fldCharType="separate"/>
    </w:r>
    <w:r w:rsidR="004466FA">
      <w:rPr>
        <w:rFonts w:cs="Arial"/>
        <w:noProof/>
        <w:sz w:val="22"/>
        <w:szCs w:val="22"/>
      </w:rPr>
      <w:t>4</w:t>
    </w:r>
    <w:r w:rsidRPr="00930705">
      <w:rPr>
        <w:rFonts w:cs="Arial"/>
        <w:sz w:val="22"/>
        <w:szCs w:val="22"/>
      </w:rPr>
      <w:fldChar w:fldCharType="end"/>
    </w:r>
    <w:r w:rsidRPr="00930705">
      <w:rPr>
        <w:rFonts w:cs="Arial"/>
        <w:sz w:val="22"/>
        <w:szCs w:val="22"/>
      </w:rPr>
      <w:tab/>
      <w:t>0609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114EF" w14:textId="77777777" w:rsidR="004F4156" w:rsidRDefault="004F4156">
      <w:r>
        <w:separator/>
      </w:r>
    </w:p>
  </w:footnote>
  <w:footnote w:type="continuationSeparator" w:id="0">
    <w:p w14:paraId="11492F45" w14:textId="77777777" w:rsidR="004F4156" w:rsidRDefault="004F4156">
      <w:r>
        <w:continuationSeparator/>
      </w:r>
    </w:p>
  </w:footnote>
  <w:footnote w:type="continuationNotice" w:id="1">
    <w:p w14:paraId="0BEB2F3A" w14:textId="77777777" w:rsidR="004F4156" w:rsidRDefault="004F415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9176B6"/>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0111213C"/>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04253FC8"/>
    <w:multiLevelType w:val="hybridMultilevel"/>
    <w:tmpl w:val="A15CF0F8"/>
    <w:lvl w:ilvl="0" w:tplc="F312B9FC">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C42529"/>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16F85349"/>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19BC74E5"/>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1F7206EF"/>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2776110D"/>
    <w:multiLevelType w:val="multilevel"/>
    <w:tmpl w:val="699620FE"/>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2ACF1554"/>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39DE3888"/>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3C135F4E"/>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3DEF2855"/>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49115EEA"/>
    <w:multiLevelType w:val="multilevel"/>
    <w:tmpl w:val="699620FE"/>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4F9978B9"/>
    <w:multiLevelType w:val="multilevel"/>
    <w:tmpl w:val="699620FE"/>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50353906"/>
    <w:multiLevelType w:val="multilevel"/>
    <w:tmpl w:val="699620FE"/>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50A352C3"/>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599618CA"/>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5DC40352"/>
    <w:multiLevelType w:val="multilevel"/>
    <w:tmpl w:val="699620FE"/>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670860DD"/>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6D6916B1"/>
    <w:multiLevelType w:val="multilevel"/>
    <w:tmpl w:val="699620FE"/>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71354F86"/>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78D83BD0"/>
    <w:multiLevelType w:val="multilevel"/>
    <w:tmpl w:val="699620FE"/>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i w:val="0"/>
        <w:sz w:val="24"/>
        <w:szCs w:val="24"/>
      </w:rPr>
    </w:lvl>
    <w:lvl w:ilvl="2">
      <w:start w:val="1"/>
      <w:numFmt w:val="lowerLetter"/>
      <w:lvlText w:val="(%3)"/>
      <w:lvlJc w:val="left"/>
      <w:pPr>
        <w:tabs>
          <w:tab w:val="num" w:pos="1440"/>
        </w:tabs>
        <w:ind w:left="1440" w:hanging="360"/>
      </w:pPr>
      <w:rPr>
        <w:rFonts w:hint="default"/>
        <w:b w:val="0"/>
        <w:i w:val="0"/>
        <w:sz w:val="24"/>
        <w:szCs w:val="24"/>
      </w:rPr>
    </w:lvl>
    <w:lvl w:ilvl="3">
      <w:start w:val="1"/>
      <w:numFmt w:val="decimal"/>
      <w:lvlText w:val="(%4)"/>
      <w:lvlJc w:val="left"/>
      <w:pPr>
        <w:tabs>
          <w:tab w:val="num" w:pos="1800"/>
        </w:tabs>
        <w:ind w:left="1800" w:hanging="360"/>
      </w:pPr>
      <w:rPr>
        <w:rFonts w:hint="default"/>
        <w:b w:val="0"/>
        <w:i w:val="0"/>
        <w:sz w:val="24"/>
        <w:szCs w:val="24"/>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859660275">
    <w:abstractNumId w:val="11"/>
  </w:num>
  <w:num w:numId="2" w16cid:durableId="1490174461">
    <w:abstractNumId w:val="20"/>
  </w:num>
  <w:num w:numId="3" w16cid:durableId="1066342187">
    <w:abstractNumId w:val="3"/>
  </w:num>
  <w:num w:numId="4" w16cid:durableId="738988083">
    <w:abstractNumId w:val="6"/>
  </w:num>
  <w:num w:numId="5" w16cid:durableId="1931690927">
    <w:abstractNumId w:val="17"/>
  </w:num>
  <w:num w:numId="6" w16cid:durableId="1506162492">
    <w:abstractNumId w:val="15"/>
  </w:num>
  <w:num w:numId="7" w16cid:durableId="570578666">
    <w:abstractNumId w:val="9"/>
  </w:num>
  <w:num w:numId="8" w16cid:durableId="381289918">
    <w:abstractNumId w:val="13"/>
  </w:num>
  <w:num w:numId="9" w16cid:durableId="133955816">
    <w:abstractNumId w:val="22"/>
  </w:num>
  <w:num w:numId="10" w16cid:durableId="1943956647">
    <w:abstractNumId w:val="14"/>
  </w:num>
  <w:num w:numId="11" w16cid:durableId="497696147">
    <w:abstractNumId w:val="8"/>
  </w:num>
  <w:num w:numId="12" w16cid:durableId="2007509390">
    <w:abstractNumId w:val="18"/>
  </w:num>
  <w:num w:numId="13" w16cid:durableId="1734154577">
    <w:abstractNumId w:val="5"/>
  </w:num>
  <w:num w:numId="14" w16cid:durableId="482043112">
    <w:abstractNumId w:val="7"/>
  </w:num>
  <w:num w:numId="15" w16cid:durableId="145823394">
    <w:abstractNumId w:val="12"/>
  </w:num>
  <w:num w:numId="16" w16cid:durableId="58939361">
    <w:abstractNumId w:val="10"/>
  </w:num>
  <w:num w:numId="17" w16cid:durableId="1427767604">
    <w:abstractNumId w:val="4"/>
  </w:num>
  <w:num w:numId="18" w16cid:durableId="2135824020">
    <w:abstractNumId w:val="1"/>
  </w:num>
  <w:num w:numId="19" w16cid:durableId="1136532278">
    <w:abstractNumId w:val="16"/>
  </w:num>
  <w:num w:numId="20" w16cid:durableId="546140184">
    <w:abstractNumId w:val="21"/>
  </w:num>
  <w:num w:numId="21" w16cid:durableId="630326929">
    <w:abstractNumId w:val="2"/>
  </w:num>
  <w:num w:numId="22" w16cid:durableId="1337616389">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3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64"/>
    <w:rsid w:val="000035F7"/>
    <w:rsid w:val="00003B03"/>
    <w:rsid w:val="00005B9F"/>
    <w:rsid w:val="000070C9"/>
    <w:rsid w:val="00007272"/>
    <w:rsid w:val="00011094"/>
    <w:rsid w:val="000112F8"/>
    <w:rsid w:val="00013583"/>
    <w:rsid w:val="0001366E"/>
    <w:rsid w:val="000136BF"/>
    <w:rsid w:val="000149B3"/>
    <w:rsid w:val="000165DF"/>
    <w:rsid w:val="00026183"/>
    <w:rsid w:val="000344F0"/>
    <w:rsid w:val="00041575"/>
    <w:rsid w:val="0004191E"/>
    <w:rsid w:val="00047137"/>
    <w:rsid w:val="0005092C"/>
    <w:rsid w:val="00051A6F"/>
    <w:rsid w:val="00053CC4"/>
    <w:rsid w:val="00053CC7"/>
    <w:rsid w:val="0005579F"/>
    <w:rsid w:val="00056AE8"/>
    <w:rsid w:val="000605C5"/>
    <w:rsid w:val="00061580"/>
    <w:rsid w:val="0006266E"/>
    <w:rsid w:val="00066069"/>
    <w:rsid w:val="00066995"/>
    <w:rsid w:val="0006730C"/>
    <w:rsid w:val="00070C45"/>
    <w:rsid w:val="00072FCF"/>
    <w:rsid w:val="0007321F"/>
    <w:rsid w:val="00073F34"/>
    <w:rsid w:val="00076A64"/>
    <w:rsid w:val="0008028F"/>
    <w:rsid w:val="0008338E"/>
    <w:rsid w:val="00086168"/>
    <w:rsid w:val="00090343"/>
    <w:rsid w:val="0009231C"/>
    <w:rsid w:val="00092481"/>
    <w:rsid w:val="000927D7"/>
    <w:rsid w:val="00092E97"/>
    <w:rsid w:val="00093597"/>
    <w:rsid w:val="000A0EAB"/>
    <w:rsid w:val="000A4B13"/>
    <w:rsid w:val="000A5426"/>
    <w:rsid w:val="000A71D1"/>
    <w:rsid w:val="000B29FD"/>
    <w:rsid w:val="000C2E89"/>
    <w:rsid w:val="000C47DC"/>
    <w:rsid w:val="000C48EB"/>
    <w:rsid w:val="000D1302"/>
    <w:rsid w:val="000D2B16"/>
    <w:rsid w:val="000D39D5"/>
    <w:rsid w:val="000D439C"/>
    <w:rsid w:val="000D788A"/>
    <w:rsid w:val="000E09E3"/>
    <w:rsid w:val="000F0706"/>
    <w:rsid w:val="000F089B"/>
    <w:rsid w:val="000F71B3"/>
    <w:rsid w:val="000F7F20"/>
    <w:rsid w:val="0010011A"/>
    <w:rsid w:val="00102A8D"/>
    <w:rsid w:val="00110DBA"/>
    <w:rsid w:val="00113EA4"/>
    <w:rsid w:val="001219C4"/>
    <w:rsid w:val="00122C9E"/>
    <w:rsid w:val="001245F0"/>
    <w:rsid w:val="00124A8A"/>
    <w:rsid w:val="00131A34"/>
    <w:rsid w:val="00133FA4"/>
    <w:rsid w:val="00134CC6"/>
    <w:rsid w:val="00137ED8"/>
    <w:rsid w:val="00137FB7"/>
    <w:rsid w:val="001410BC"/>
    <w:rsid w:val="0014407F"/>
    <w:rsid w:val="00147C40"/>
    <w:rsid w:val="00151D44"/>
    <w:rsid w:val="00151FDD"/>
    <w:rsid w:val="001526D1"/>
    <w:rsid w:val="00154919"/>
    <w:rsid w:val="00155FE4"/>
    <w:rsid w:val="00160732"/>
    <w:rsid w:val="0016092C"/>
    <w:rsid w:val="00161B46"/>
    <w:rsid w:val="001630E2"/>
    <w:rsid w:val="0016333A"/>
    <w:rsid w:val="00163F1E"/>
    <w:rsid w:val="0016528E"/>
    <w:rsid w:val="001669C1"/>
    <w:rsid w:val="001676DC"/>
    <w:rsid w:val="001705C9"/>
    <w:rsid w:val="0017274D"/>
    <w:rsid w:val="00172899"/>
    <w:rsid w:val="00176323"/>
    <w:rsid w:val="001778E3"/>
    <w:rsid w:val="001825B8"/>
    <w:rsid w:val="00182959"/>
    <w:rsid w:val="001907E0"/>
    <w:rsid w:val="00194721"/>
    <w:rsid w:val="00194A76"/>
    <w:rsid w:val="00196F9F"/>
    <w:rsid w:val="001A0247"/>
    <w:rsid w:val="001A0663"/>
    <w:rsid w:val="001A6B40"/>
    <w:rsid w:val="001B138C"/>
    <w:rsid w:val="001B203C"/>
    <w:rsid w:val="001B4325"/>
    <w:rsid w:val="001B5660"/>
    <w:rsid w:val="001C0E16"/>
    <w:rsid w:val="001C54E5"/>
    <w:rsid w:val="001D0D76"/>
    <w:rsid w:val="001D1276"/>
    <w:rsid w:val="001D4D44"/>
    <w:rsid w:val="001D6161"/>
    <w:rsid w:val="001D7CE0"/>
    <w:rsid w:val="001E057D"/>
    <w:rsid w:val="001E198B"/>
    <w:rsid w:val="001E2177"/>
    <w:rsid w:val="001E4BFE"/>
    <w:rsid w:val="001E4E11"/>
    <w:rsid w:val="001E603A"/>
    <w:rsid w:val="001E6B89"/>
    <w:rsid w:val="001E6F3E"/>
    <w:rsid w:val="001E7609"/>
    <w:rsid w:val="001F09A4"/>
    <w:rsid w:val="001F195E"/>
    <w:rsid w:val="001F23F5"/>
    <w:rsid w:val="001F306E"/>
    <w:rsid w:val="00201475"/>
    <w:rsid w:val="00203627"/>
    <w:rsid w:val="00204D3F"/>
    <w:rsid w:val="0021002F"/>
    <w:rsid w:val="00217BC8"/>
    <w:rsid w:val="00220935"/>
    <w:rsid w:val="00221735"/>
    <w:rsid w:val="00221EC6"/>
    <w:rsid w:val="002236AA"/>
    <w:rsid w:val="002265AC"/>
    <w:rsid w:val="00226AFD"/>
    <w:rsid w:val="00227061"/>
    <w:rsid w:val="00227369"/>
    <w:rsid w:val="00233175"/>
    <w:rsid w:val="00234061"/>
    <w:rsid w:val="002359D9"/>
    <w:rsid w:val="00235A33"/>
    <w:rsid w:val="00241103"/>
    <w:rsid w:val="00243EC3"/>
    <w:rsid w:val="00244CD7"/>
    <w:rsid w:val="00247675"/>
    <w:rsid w:val="002504EF"/>
    <w:rsid w:val="00250D67"/>
    <w:rsid w:val="002511D4"/>
    <w:rsid w:val="00252136"/>
    <w:rsid w:val="0025310F"/>
    <w:rsid w:val="002545B4"/>
    <w:rsid w:val="00255A57"/>
    <w:rsid w:val="00256DE6"/>
    <w:rsid w:val="00262ADA"/>
    <w:rsid w:val="00262EF5"/>
    <w:rsid w:val="002634EE"/>
    <w:rsid w:val="00263BAC"/>
    <w:rsid w:val="002662D1"/>
    <w:rsid w:val="002669F9"/>
    <w:rsid w:val="002675CB"/>
    <w:rsid w:val="0027016C"/>
    <w:rsid w:val="00271809"/>
    <w:rsid w:val="00271863"/>
    <w:rsid w:val="0027411D"/>
    <w:rsid w:val="00275C5C"/>
    <w:rsid w:val="002773FF"/>
    <w:rsid w:val="002813FF"/>
    <w:rsid w:val="00282363"/>
    <w:rsid w:val="002832B2"/>
    <w:rsid w:val="00291977"/>
    <w:rsid w:val="0029224C"/>
    <w:rsid w:val="00294855"/>
    <w:rsid w:val="002966D7"/>
    <w:rsid w:val="002A0C3B"/>
    <w:rsid w:val="002A5146"/>
    <w:rsid w:val="002A71DD"/>
    <w:rsid w:val="002A7CC6"/>
    <w:rsid w:val="002A7E82"/>
    <w:rsid w:val="002B101F"/>
    <w:rsid w:val="002B30D7"/>
    <w:rsid w:val="002B5BFC"/>
    <w:rsid w:val="002B6ECE"/>
    <w:rsid w:val="002B76B9"/>
    <w:rsid w:val="002C184C"/>
    <w:rsid w:val="002C3568"/>
    <w:rsid w:val="002C79D4"/>
    <w:rsid w:val="002D17D2"/>
    <w:rsid w:val="002D1AA1"/>
    <w:rsid w:val="002D33A8"/>
    <w:rsid w:val="002D399A"/>
    <w:rsid w:val="002E2F5B"/>
    <w:rsid w:val="002E4B21"/>
    <w:rsid w:val="002E5D5C"/>
    <w:rsid w:val="002E7971"/>
    <w:rsid w:val="002F0EA6"/>
    <w:rsid w:val="002F1B29"/>
    <w:rsid w:val="002F2A24"/>
    <w:rsid w:val="002F2A80"/>
    <w:rsid w:val="002F4870"/>
    <w:rsid w:val="002F4AA5"/>
    <w:rsid w:val="002F6555"/>
    <w:rsid w:val="002F771C"/>
    <w:rsid w:val="002F7917"/>
    <w:rsid w:val="00302CA8"/>
    <w:rsid w:val="0030350B"/>
    <w:rsid w:val="0030414D"/>
    <w:rsid w:val="00306560"/>
    <w:rsid w:val="00307468"/>
    <w:rsid w:val="00307535"/>
    <w:rsid w:val="00310F6D"/>
    <w:rsid w:val="003125C7"/>
    <w:rsid w:val="0031532A"/>
    <w:rsid w:val="003157E9"/>
    <w:rsid w:val="00320BD1"/>
    <w:rsid w:val="00321D3A"/>
    <w:rsid w:val="0032352D"/>
    <w:rsid w:val="003237D4"/>
    <w:rsid w:val="003237F0"/>
    <w:rsid w:val="003271E8"/>
    <w:rsid w:val="0033037B"/>
    <w:rsid w:val="00330AAA"/>
    <w:rsid w:val="00331074"/>
    <w:rsid w:val="00331779"/>
    <w:rsid w:val="003321A9"/>
    <w:rsid w:val="00340170"/>
    <w:rsid w:val="00340971"/>
    <w:rsid w:val="00346AB9"/>
    <w:rsid w:val="003475D9"/>
    <w:rsid w:val="003535FA"/>
    <w:rsid w:val="00355BDD"/>
    <w:rsid w:val="00360971"/>
    <w:rsid w:val="00366BD2"/>
    <w:rsid w:val="00377BA2"/>
    <w:rsid w:val="00377C7B"/>
    <w:rsid w:val="003819A6"/>
    <w:rsid w:val="00381F3D"/>
    <w:rsid w:val="003833E4"/>
    <w:rsid w:val="00383CB1"/>
    <w:rsid w:val="003938E0"/>
    <w:rsid w:val="00393C84"/>
    <w:rsid w:val="00393FF7"/>
    <w:rsid w:val="0039538E"/>
    <w:rsid w:val="0039547E"/>
    <w:rsid w:val="00395DDE"/>
    <w:rsid w:val="00396896"/>
    <w:rsid w:val="00397B73"/>
    <w:rsid w:val="00397FA8"/>
    <w:rsid w:val="003A072B"/>
    <w:rsid w:val="003A2732"/>
    <w:rsid w:val="003A3ED9"/>
    <w:rsid w:val="003A49F0"/>
    <w:rsid w:val="003A4BAB"/>
    <w:rsid w:val="003A5EDC"/>
    <w:rsid w:val="003A681E"/>
    <w:rsid w:val="003A69CF"/>
    <w:rsid w:val="003C1EA9"/>
    <w:rsid w:val="003C2760"/>
    <w:rsid w:val="003C3047"/>
    <w:rsid w:val="003C6DCC"/>
    <w:rsid w:val="003C75A5"/>
    <w:rsid w:val="003C77F2"/>
    <w:rsid w:val="003D293A"/>
    <w:rsid w:val="003D58B1"/>
    <w:rsid w:val="003D5F03"/>
    <w:rsid w:val="003E21A3"/>
    <w:rsid w:val="003E50FA"/>
    <w:rsid w:val="003E56C4"/>
    <w:rsid w:val="003E756A"/>
    <w:rsid w:val="003F15B6"/>
    <w:rsid w:val="003F689A"/>
    <w:rsid w:val="00402BDE"/>
    <w:rsid w:val="0040347F"/>
    <w:rsid w:val="004036EC"/>
    <w:rsid w:val="00403F00"/>
    <w:rsid w:val="00410179"/>
    <w:rsid w:val="0041253A"/>
    <w:rsid w:val="00414907"/>
    <w:rsid w:val="004152A7"/>
    <w:rsid w:val="00421C29"/>
    <w:rsid w:val="00422E20"/>
    <w:rsid w:val="0042304E"/>
    <w:rsid w:val="0042482B"/>
    <w:rsid w:val="004249DB"/>
    <w:rsid w:val="00425544"/>
    <w:rsid w:val="00427087"/>
    <w:rsid w:val="00431A4B"/>
    <w:rsid w:val="00432157"/>
    <w:rsid w:val="0043292E"/>
    <w:rsid w:val="00433F2C"/>
    <w:rsid w:val="0043421D"/>
    <w:rsid w:val="0044370C"/>
    <w:rsid w:val="0044556A"/>
    <w:rsid w:val="004466FA"/>
    <w:rsid w:val="00450638"/>
    <w:rsid w:val="0045115C"/>
    <w:rsid w:val="00452783"/>
    <w:rsid w:val="0045518E"/>
    <w:rsid w:val="00457286"/>
    <w:rsid w:val="00460216"/>
    <w:rsid w:val="00461FB4"/>
    <w:rsid w:val="0046224E"/>
    <w:rsid w:val="00464AAD"/>
    <w:rsid w:val="004672BC"/>
    <w:rsid w:val="00467767"/>
    <w:rsid w:val="00467AA9"/>
    <w:rsid w:val="00470E1B"/>
    <w:rsid w:val="0047377B"/>
    <w:rsid w:val="00475055"/>
    <w:rsid w:val="004775D4"/>
    <w:rsid w:val="00480144"/>
    <w:rsid w:val="004837AD"/>
    <w:rsid w:val="0048436D"/>
    <w:rsid w:val="00485C87"/>
    <w:rsid w:val="00485CB8"/>
    <w:rsid w:val="00487471"/>
    <w:rsid w:val="00496581"/>
    <w:rsid w:val="004A2441"/>
    <w:rsid w:val="004A3016"/>
    <w:rsid w:val="004A351D"/>
    <w:rsid w:val="004A7D93"/>
    <w:rsid w:val="004B38C2"/>
    <w:rsid w:val="004B463B"/>
    <w:rsid w:val="004B5F1C"/>
    <w:rsid w:val="004B6967"/>
    <w:rsid w:val="004C17A1"/>
    <w:rsid w:val="004C3DED"/>
    <w:rsid w:val="004C44FE"/>
    <w:rsid w:val="004C56ED"/>
    <w:rsid w:val="004C7B2E"/>
    <w:rsid w:val="004D0B76"/>
    <w:rsid w:val="004D2A5D"/>
    <w:rsid w:val="004D2E07"/>
    <w:rsid w:val="004D3BE2"/>
    <w:rsid w:val="004D4D31"/>
    <w:rsid w:val="004D644B"/>
    <w:rsid w:val="004D7D67"/>
    <w:rsid w:val="004E3E26"/>
    <w:rsid w:val="004E59A5"/>
    <w:rsid w:val="004E5B54"/>
    <w:rsid w:val="004F3410"/>
    <w:rsid w:val="004F4156"/>
    <w:rsid w:val="00500937"/>
    <w:rsid w:val="00504AFB"/>
    <w:rsid w:val="0050755B"/>
    <w:rsid w:val="005105E2"/>
    <w:rsid w:val="00511D08"/>
    <w:rsid w:val="00516959"/>
    <w:rsid w:val="0052547A"/>
    <w:rsid w:val="00525961"/>
    <w:rsid w:val="00525E45"/>
    <w:rsid w:val="00526C20"/>
    <w:rsid w:val="005279C8"/>
    <w:rsid w:val="00527E1D"/>
    <w:rsid w:val="0053081C"/>
    <w:rsid w:val="00536976"/>
    <w:rsid w:val="00541AF7"/>
    <w:rsid w:val="00550FC0"/>
    <w:rsid w:val="00551496"/>
    <w:rsid w:val="00551E8E"/>
    <w:rsid w:val="005524FC"/>
    <w:rsid w:val="00553DD3"/>
    <w:rsid w:val="00554099"/>
    <w:rsid w:val="00555D46"/>
    <w:rsid w:val="00556D65"/>
    <w:rsid w:val="005607D0"/>
    <w:rsid w:val="00563A9E"/>
    <w:rsid w:val="00566D49"/>
    <w:rsid w:val="005716EC"/>
    <w:rsid w:val="005747A2"/>
    <w:rsid w:val="0057693B"/>
    <w:rsid w:val="00582E4B"/>
    <w:rsid w:val="0058318D"/>
    <w:rsid w:val="00587172"/>
    <w:rsid w:val="00587F79"/>
    <w:rsid w:val="005913F6"/>
    <w:rsid w:val="005921D7"/>
    <w:rsid w:val="00593801"/>
    <w:rsid w:val="005A057A"/>
    <w:rsid w:val="005A1112"/>
    <w:rsid w:val="005A1A2F"/>
    <w:rsid w:val="005A2A75"/>
    <w:rsid w:val="005A342F"/>
    <w:rsid w:val="005A68A0"/>
    <w:rsid w:val="005A78D8"/>
    <w:rsid w:val="005B0D5E"/>
    <w:rsid w:val="005B2786"/>
    <w:rsid w:val="005B6713"/>
    <w:rsid w:val="005C07B1"/>
    <w:rsid w:val="005C18B6"/>
    <w:rsid w:val="005C1AFC"/>
    <w:rsid w:val="005C52B5"/>
    <w:rsid w:val="005C6987"/>
    <w:rsid w:val="005D3631"/>
    <w:rsid w:val="005D3BCF"/>
    <w:rsid w:val="005D50D8"/>
    <w:rsid w:val="005E2FF6"/>
    <w:rsid w:val="005E5DE6"/>
    <w:rsid w:val="005E7110"/>
    <w:rsid w:val="005E7A37"/>
    <w:rsid w:val="005E7EA7"/>
    <w:rsid w:val="005F1FC0"/>
    <w:rsid w:val="005F55E2"/>
    <w:rsid w:val="005F63C2"/>
    <w:rsid w:val="005F7528"/>
    <w:rsid w:val="0060047D"/>
    <w:rsid w:val="00601C8D"/>
    <w:rsid w:val="00604BC6"/>
    <w:rsid w:val="00606A38"/>
    <w:rsid w:val="00610050"/>
    <w:rsid w:val="00613042"/>
    <w:rsid w:val="00613249"/>
    <w:rsid w:val="00613A3F"/>
    <w:rsid w:val="006141D0"/>
    <w:rsid w:val="00614E64"/>
    <w:rsid w:val="006201A9"/>
    <w:rsid w:val="006225A5"/>
    <w:rsid w:val="00633217"/>
    <w:rsid w:val="00641871"/>
    <w:rsid w:val="00643FCC"/>
    <w:rsid w:val="0064538B"/>
    <w:rsid w:val="006503C1"/>
    <w:rsid w:val="00653C0E"/>
    <w:rsid w:val="00654FBA"/>
    <w:rsid w:val="006579C5"/>
    <w:rsid w:val="0066018E"/>
    <w:rsid w:val="006601FE"/>
    <w:rsid w:val="0066203F"/>
    <w:rsid w:val="00663AF2"/>
    <w:rsid w:val="00673579"/>
    <w:rsid w:val="00673A24"/>
    <w:rsid w:val="006747D8"/>
    <w:rsid w:val="00674AD9"/>
    <w:rsid w:val="006777FF"/>
    <w:rsid w:val="006829FD"/>
    <w:rsid w:val="00683245"/>
    <w:rsid w:val="006844C0"/>
    <w:rsid w:val="00690AAC"/>
    <w:rsid w:val="006918AD"/>
    <w:rsid w:val="00691D19"/>
    <w:rsid w:val="00694448"/>
    <w:rsid w:val="006959E2"/>
    <w:rsid w:val="006971BB"/>
    <w:rsid w:val="00697CEF"/>
    <w:rsid w:val="006A5F36"/>
    <w:rsid w:val="006B11C8"/>
    <w:rsid w:val="006C05B3"/>
    <w:rsid w:val="006C26BF"/>
    <w:rsid w:val="006C3C17"/>
    <w:rsid w:val="006D008D"/>
    <w:rsid w:val="006D4194"/>
    <w:rsid w:val="006D428B"/>
    <w:rsid w:val="006D7622"/>
    <w:rsid w:val="006E099B"/>
    <w:rsid w:val="006E1427"/>
    <w:rsid w:val="006E2BB6"/>
    <w:rsid w:val="006E3FC2"/>
    <w:rsid w:val="006E4EAE"/>
    <w:rsid w:val="006F584D"/>
    <w:rsid w:val="006F6142"/>
    <w:rsid w:val="006F6384"/>
    <w:rsid w:val="006F69FE"/>
    <w:rsid w:val="007019E8"/>
    <w:rsid w:val="00701C70"/>
    <w:rsid w:val="0070734A"/>
    <w:rsid w:val="00707A52"/>
    <w:rsid w:val="0071079A"/>
    <w:rsid w:val="00714B1B"/>
    <w:rsid w:val="00716490"/>
    <w:rsid w:val="00717783"/>
    <w:rsid w:val="007215A8"/>
    <w:rsid w:val="00721809"/>
    <w:rsid w:val="00721DE3"/>
    <w:rsid w:val="0072323C"/>
    <w:rsid w:val="00723499"/>
    <w:rsid w:val="00725BC1"/>
    <w:rsid w:val="007278D4"/>
    <w:rsid w:val="00727961"/>
    <w:rsid w:val="007334EE"/>
    <w:rsid w:val="00733961"/>
    <w:rsid w:val="00733E26"/>
    <w:rsid w:val="007371B1"/>
    <w:rsid w:val="00737AC3"/>
    <w:rsid w:val="00742481"/>
    <w:rsid w:val="00743882"/>
    <w:rsid w:val="0074424E"/>
    <w:rsid w:val="00744266"/>
    <w:rsid w:val="0075493D"/>
    <w:rsid w:val="0075775C"/>
    <w:rsid w:val="00765400"/>
    <w:rsid w:val="0077061D"/>
    <w:rsid w:val="0077080C"/>
    <w:rsid w:val="00771F47"/>
    <w:rsid w:val="00773E54"/>
    <w:rsid w:val="00773FCE"/>
    <w:rsid w:val="007806B3"/>
    <w:rsid w:val="00781941"/>
    <w:rsid w:val="0078322C"/>
    <w:rsid w:val="00785003"/>
    <w:rsid w:val="00785BAC"/>
    <w:rsid w:val="007902CE"/>
    <w:rsid w:val="00790EF7"/>
    <w:rsid w:val="007914DB"/>
    <w:rsid w:val="00792DBB"/>
    <w:rsid w:val="007934BF"/>
    <w:rsid w:val="0079442B"/>
    <w:rsid w:val="00795A8B"/>
    <w:rsid w:val="007A09C2"/>
    <w:rsid w:val="007A1025"/>
    <w:rsid w:val="007A306A"/>
    <w:rsid w:val="007A381C"/>
    <w:rsid w:val="007A465E"/>
    <w:rsid w:val="007A60C8"/>
    <w:rsid w:val="007B0597"/>
    <w:rsid w:val="007B37B3"/>
    <w:rsid w:val="007B3AB8"/>
    <w:rsid w:val="007B507E"/>
    <w:rsid w:val="007B5E9E"/>
    <w:rsid w:val="007C355A"/>
    <w:rsid w:val="007C4140"/>
    <w:rsid w:val="007D15D9"/>
    <w:rsid w:val="007D2078"/>
    <w:rsid w:val="007D31AB"/>
    <w:rsid w:val="007D50EF"/>
    <w:rsid w:val="007D730D"/>
    <w:rsid w:val="007E0310"/>
    <w:rsid w:val="007E053A"/>
    <w:rsid w:val="007E3DC4"/>
    <w:rsid w:val="007E42D9"/>
    <w:rsid w:val="007F0EEE"/>
    <w:rsid w:val="007F32FE"/>
    <w:rsid w:val="007F35EB"/>
    <w:rsid w:val="007F607D"/>
    <w:rsid w:val="00801421"/>
    <w:rsid w:val="00805292"/>
    <w:rsid w:val="008060ED"/>
    <w:rsid w:val="0080673C"/>
    <w:rsid w:val="008079F9"/>
    <w:rsid w:val="008141FA"/>
    <w:rsid w:val="00815A10"/>
    <w:rsid w:val="00815EEA"/>
    <w:rsid w:val="00817973"/>
    <w:rsid w:val="00821573"/>
    <w:rsid w:val="00824DAF"/>
    <w:rsid w:val="00824E1B"/>
    <w:rsid w:val="0082503B"/>
    <w:rsid w:val="0082666E"/>
    <w:rsid w:val="00826B6D"/>
    <w:rsid w:val="00832730"/>
    <w:rsid w:val="00833593"/>
    <w:rsid w:val="00834B03"/>
    <w:rsid w:val="00835AC1"/>
    <w:rsid w:val="00836486"/>
    <w:rsid w:val="00837A46"/>
    <w:rsid w:val="00841A37"/>
    <w:rsid w:val="00841EF8"/>
    <w:rsid w:val="008444DD"/>
    <w:rsid w:val="008454AA"/>
    <w:rsid w:val="008513B4"/>
    <w:rsid w:val="00853542"/>
    <w:rsid w:val="008559EA"/>
    <w:rsid w:val="00855F2D"/>
    <w:rsid w:val="008560F0"/>
    <w:rsid w:val="00862E88"/>
    <w:rsid w:val="0086360C"/>
    <w:rsid w:val="00863A4F"/>
    <w:rsid w:val="00865D74"/>
    <w:rsid w:val="00867DD3"/>
    <w:rsid w:val="00870139"/>
    <w:rsid w:val="008723F4"/>
    <w:rsid w:val="008729ED"/>
    <w:rsid w:val="0087360A"/>
    <w:rsid w:val="00873717"/>
    <w:rsid w:val="00876974"/>
    <w:rsid w:val="0087750E"/>
    <w:rsid w:val="00882CC2"/>
    <w:rsid w:val="00885580"/>
    <w:rsid w:val="008867ED"/>
    <w:rsid w:val="00887BC6"/>
    <w:rsid w:val="00892521"/>
    <w:rsid w:val="00893126"/>
    <w:rsid w:val="00896F72"/>
    <w:rsid w:val="008A4395"/>
    <w:rsid w:val="008A5F64"/>
    <w:rsid w:val="008A7CD1"/>
    <w:rsid w:val="008B0ECC"/>
    <w:rsid w:val="008B433D"/>
    <w:rsid w:val="008B47E6"/>
    <w:rsid w:val="008B58AB"/>
    <w:rsid w:val="008C45A3"/>
    <w:rsid w:val="008D1D0C"/>
    <w:rsid w:val="008D38FF"/>
    <w:rsid w:val="008D414F"/>
    <w:rsid w:val="008D64AC"/>
    <w:rsid w:val="008E52DC"/>
    <w:rsid w:val="008E74E2"/>
    <w:rsid w:val="008E7F6F"/>
    <w:rsid w:val="008F0105"/>
    <w:rsid w:val="008F2F85"/>
    <w:rsid w:val="008F34F6"/>
    <w:rsid w:val="008F375B"/>
    <w:rsid w:val="008F3AED"/>
    <w:rsid w:val="00904169"/>
    <w:rsid w:val="00905431"/>
    <w:rsid w:val="0091181B"/>
    <w:rsid w:val="00912353"/>
    <w:rsid w:val="00917B77"/>
    <w:rsid w:val="009209DB"/>
    <w:rsid w:val="00920D23"/>
    <w:rsid w:val="00921DFA"/>
    <w:rsid w:val="009254F5"/>
    <w:rsid w:val="00930705"/>
    <w:rsid w:val="0093197A"/>
    <w:rsid w:val="00932F6A"/>
    <w:rsid w:val="00934E9E"/>
    <w:rsid w:val="00936855"/>
    <w:rsid w:val="00936CDF"/>
    <w:rsid w:val="00940FBA"/>
    <w:rsid w:val="00942919"/>
    <w:rsid w:val="009441AC"/>
    <w:rsid w:val="009463DD"/>
    <w:rsid w:val="0094667B"/>
    <w:rsid w:val="00952C22"/>
    <w:rsid w:val="00954CE1"/>
    <w:rsid w:val="00955D76"/>
    <w:rsid w:val="009578B0"/>
    <w:rsid w:val="0096012E"/>
    <w:rsid w:val="00966193"/>
    <w:rsid w:val="00967294"/>
    <w:rsid w:val="009702CC"/>
    <w:rsid w:val="00970604"/>
    <w:rsid w:val="009711B1"/>
    <w:rsid w:val="0098220F"/>
    <w:rsid w:val="0098348F"/>
    <w:rsid w:val="009869BE"/>
    <w:rsid w:val="00986E11"/>
    <w:rsid w:val="00991C22"/>
    <w:rsid w:val="0099792A"/>
    <w:rsid w:val="009979ED"/>
    <w:rsid w:val="009A0952"/>
    <w:rsid w:val="009A20BA"/>
    <w:rsid w:val="009A298B"/>
    <w:rsid w:val="009A5CDE"/>
    <w:rsid w:val="009A6242"/>
    <w:rsid w:val="009A7EB7"/>
    <w:rsid w:val="009B0ED0"/>
    <w:rsid w:val="009B0ED7"/>
    <w:rsid w:val="009B15C0"/>
    <w:rsid w:val="009B504C"/>
    <w:rsid w:val="009B589A"/>
    <w:rsid w:val="009C03FC"/>
    <w:rsid w:val="009C63FA"/>
    <w:rsid w:val="009C6D85"/>
    <w:rsid w:val="009D0350"/>
    <w:rsid w:val="009D07EB"/>
    <w:rsid w:val="009D223D"/>
    <w:rsid w:val="009D317F"/>
    <w:rsid w:val="009D3298"/>
    <w:rsid w:val="009D4158"/>
    <w:rsid w:val="009D4221"/>
    <w:rsid w:val="009D4BE4"/>
    <w:rsid w:val="009D7958"/>
    <w:rsid w:val="009E0744"/>
    <w:rsid w:val="009E24B0"/>
    <w:rsid w:val="009E3A1E"/>
    <w:rsid w:val="009E4368"/>
    <w:rsid w:val="009E486F"/>
    <w:rsid w:val="009E5156"/>
    <w:rsid w:val="009E61BB"/>
    <w:rsid w:val="009E66B8"/>
    <w:rsid w:val="009E71B9"/>
    <w:rsid w:val="009E76B2"/>
    <w:rsid w:val="009F155D"/>
    <w:rsid w:val="009F247A"/>
    <w:rsid w:val="009F2CE5"/>
    <w:rsid w:val="009F55A9"/>
    <w:rsid w:val="009F788F"/>
    <w:rsid w:val="00A0273F"/>
    <w:rsid w:val="00A04F32"/>
    <w:rsid w:val="00A06D7B"/>
    <w:rsid w:val="00A11102"/>
    <w:rsid w:val="00A12894"/>
    <w:rsid w:val="00A148BD"/>
    <w:rsid w:val="00A14C68"/>
    <w:rsid w:val="00A15114"/>
    <w:rsid w:val="00A23026"/>
    <w:rsid w:val="00A230EB"/>
    <w:rsid w:val="00A27C0D"/>
    <w:rsid w:val="00A31234"/>
    <w:rsid w:val="00A32916"/>
    <w:rsid w:val="00A33D2A"/>
    <w:rsid w:val="00A3679C"/>
    <w:rsid w:val="00A378EE"/>
    <w:rsid w:val="00A37A8C"/>
    <w:rsid w:val="00A37C0B"/>
    <w:rsid w:val="00A4024B"/>
    <w:rsid w:val="00A41FB8"/>
    <w:rsid w:val="00A520EE"/>
    <w:rsid w:val="00A538E3"/>
    <w:rsid w:val="00A55072"/>
    <w:rsid w:val="00A56EED"/>
    <w:rsid w:val="00A61AD7"/>
    <w:rsid w:val="00A62329"/>
    <w:rsid w:val="00A62B63"/>
    <w:rsid w:val="00A66DCC"/>
    <w:rsid w:val="00A71212"/>
    <w:rsid w:val="00A71986"/>
    <w:rsid w:val="00A759A1"/>
    <w:rsid w:val="00A77163"/>
    <w:rsid w:val="00A81770"/>
    <w:rsid w:val="00A817D7"/>
    <w:rsid w:val="00A82FA0"/>
    <w:rsid w:val="00A83D72"/>
    <w:rsid w:val="00A85349"/>
    <w:rsid w:val="00A85A5A"/>
    <w:rsid w:val="00A85E5D"/>
    <w:rsid w:val="00A86D6F"/>
    <w:rsid w:val="00A87A2C"/>
    <w:rsid w:val="00A92991"/>
    <w:rsid w:val="00A936DB"/>
    <w:rsid w:val="00A94DEA"/>
    <w:rsid w:val="00A94FE0"/>
    <w:rsid w:val="00A97EC1"/>
    <w:rsid w:val="00AA62C6"/>
    <w:rsid w:val="00AA7519"/>
    <w:rsid w:val="00AB45B5"/>
    <w:rsid w:val="00AB64DF"/>
    <w:rsid w:val="00AB6A58"/>
    <w:rsid w:val="00AC089E"/>
    <w:rsid w:val="00AC337A"/>
    <w:rsid w:val="00AC4D48"/>
    <w:rsid w:val="00AC7F76"/>
    <w:rsid w:val="00AD3CDD"/>
    <w:rsid w:val="00AD4B95"/>
    <w:rsid w:val="00AE0F68"/>
    <w:rsid w:val="00AE134D"/>
    <w:rsid w:val="00AE510A"/>
    <w:rsid w:val="00AE5B68"/>
    <w:rsid w:val="00AE7253"/>
    <w:rsid w:val="00AF0A51"/>
    <w:rsid w:val="00AF1D70"/>
    <w:rsid w:val="00AF4F67"/>
    <w:rsid w:val="00AF777D"/>
    <w:rsid w:val="00B00ABB"/>
    <w:rsid w:val="00B00BA5"/>
    <w:rsid w:val="00B00D3B"/>
    <w:rsid w:val="00B05A95"/>
    <w:rsid w:val="00B10076"/>
    <w:rsid w:val="00B10171"/>
    <w:rsid w:val="00B102A3"/>
    <w:rsid w:val="00B177DA"/>
    <w:rsid w:val="00B20074"/>
    <w:rsid w:val="00B200CE"/>
    <w:rsid w:val="00B210D2"/>
    <w:rsid w:val="00B23EFE"/>
    <w:rsid w:val="00B33245"/>
    <w:rsid w:val="00B339CC"/>
    <w:rsid w:val="00B33C27"/>
    <w:rsid w:val="00B37E75"/>
    <w:rsid w:val="00B37FDC"/>
    <w:rsid w:val="00B400C2"/>
    <w:rsid w:val="00B5215B"/>
    <w:rsid w:val="00B55C53"/>
    <w:rsid w:val="00B609D9"/>
    <w:rsid w:val="00B6479A"/>
    <w:rsid w:val="00B66202"/>
    <w:rsid w:val="00B67137"/>
    <w:rsid w:val="00B671B1"/>
    <w:rsid w:val="00B7016A"/>
    <w:rsid w:val="00B70387"/>
    <w:rsid w:val="00B72B0B"/>
    <w:rsid w:val="00B73D45"/>
    <w:rsid w:val="00B74CD3"/>
    <w:rsid w:val="00B75060"/>
    <w:rsid w:val="00B75B3C"/>
    <w:rsid w:val="00B77394"/>
    <w:rsid w:val="00B8093C"/>
    <w:rsid w:val="00B83195"/>
    <w:rsid w:val="00B83599"/>
    <w:rsid w:val="00B840DE"/>
    <w:rsid w:val="00B86B67"/>
    <w:rsid w:val="00B9004D"/>
    <w:rsid w:val="00B92B21"/>
    <w:rsid w:val="00BA1643"/>
    <w:rsid w:val="00BA38E3"/>
    <w:rsid w:val="00BA394C"/>
    <w:rsid w:val="00BA7360"/>
    <w:rsid w:val="00BA75F4"/>
    <w:rsid w:val="00BA7CC6"/>
    <w:rsid w:val="00BA7EA4"/>
    <w:rsid w:val="00BB24B6"/>
    <w:rsid w:val="00BB292D"/>
    <w:rsid w:val="00BB2D96"/>
    <w:rsid w:val="00BB4204"/>
    <w:rsid w:val="00BB4BC4"/>
    <w:rsid w:val="00BB6137"/>
    <w:rsid w:val="00BB6AEB"/>
    <w:rsid w:val="00BC0E27"/>
    <w:rsid w:val="00BC1352"/>
    <w:rsid w:val="00BC1A28"/>
    <w:rsid w:val="00BC403B"/>
    <w:rsid w:val="00BC4A23"/>
    <w:rsid w:val="00BC4D15"/>
    <w:rsid w:val="00BC5A81"/>
    <w:rsid w:val="00BC7CF6"/>
    <w:rsid w:val="00BD2DF1"/>
    <w:rsid w:val="00BD351A"/>
    <w:rsid w:val="00BD3765"/>
    <w:rsid w:val="00BD5F03"/>
    <w:rsid w:val="00BD6937"/>
    <w:rsid w:val="00BE2158"/>
    <w:rsid w:val="00BE3ACD"/>
    <w:rsid w:val="00BE6C79"/>
    <w:rsid w:val="00BF21A5"/>
    <w:rsid w:val="00BF2495"/>
    <w:rsid w:val="00BF2895"/>
    <w:rsid w:val="00BF2FBC"/>
    <w:rsid w:val="00BF6B64"/>
    <w:rsid w:val="00BF7198"/>
    <w:rsid w:val="00C00D3F"/>
    <w:rsid w:val="00C0612F"/>
    <w:rsid w:val="00C10433"/>
    <w:rsid w:val="00C115A0"/>
    <w:rsid w:val="00C12DCA"/>
    <w:rsid w:val="00C139F2"/>
    <w:rsid w:val="00C16FDE"/>
    <w:rsid w:val="00C17721"/>
    <w:rsid w:val="00C21210"/>
    <w:rsid w:val="00C218DF"/>
    <w:rsid w:val="00C2298A"/>
    <w:rsid w:val="00C23E4D"/>
    <w:rsid w:val="00C24A58"/>
    <w:rsid w:val="00C25AB1"/>
    <w:rsid w:val="00C2796C"/>
    <w:rsid w:val="00C27A36"/>
    <w:rsid w:val="00C27D0F"/>
    <w:rsid w:val="00C30956"/>
    <w:rsid w:val="00C31D8B"/>
    <w:rsid w:val="00C33BFB"/>
    <w:rsid w:val="00C373DA"/>
    <w:rsid w:val="00C44870"/>
    <w:rsid w:val="00C46316"/>
    <w:rsid w:val="00C467F9"/>
    <w:rsid w:val="00C47755"/>
    <w:rsid w:val="00C50382"/>
    <w:rsid w:val="00C53987"/>
    <w:rsid w:val="00C6128F"/>
    <w:rsid w:val="00C61574"/>
    <w:rsid w:val="00C63FC4"/>
    <w:rsid w:val="00C649C8"/>
    <w:rsid w:val="00C66EBF"/>
    <w:rsid w:val="00C73642"/>
    <w:rsid w:val="00C74A23"/>
    <w:rsid w:val="00C74B15"/>
    <w:rsid w:val="00C7558C"/>
    <w:rsid w:val="00C7563B"/>
    <w:rsid w:val="00C77F42"/>
    <w:rsid w:val="00C84161"/>
    <w:rsid w:val="00C8435C"/>
    <w:rsid w:val="00C879C5"/>
    <w:rsid w:val="00C92D5E"/>
    <w:rsid w:val="00CA11A2"/>
    <w:rsid w:val="00CA4731"/>
    <w:rsid w:val="00CA6C19"/>
    <w:rsid w:val="00CB2985"/>
    <w:rsid w:val="00CB5B07"/>
    <w:rsid w:val="00CC0FE9"/>
    <w:rsid w:val="00CC3751"/>
    <w:rsid w:val="00CC5E75"/>
    <w:rsid w:val="00CC6FDA"/>
    <w:rsid w:val="00CC7A95"/>
    <w:rsid w:val="00CD102C"/>
    <w:rsid w:val="00CD37C7"/>
    <w:rsid w:val="00CD3BC2"/>
    <w:rsid w:val="00CD4272"/>
    <w:rsid w:val="00CD44CF"/>
    <w:rsid w:val="00CD61EF"/>
    <w:rsid w:val="00CE17F5"/>
    <w:rsid w:val="00CE68AE"/>
    <w:rsid w:val="00CE796D"/>
    <w:rsid w:val="00CF00F1"/>
    <w:rsid w:val="00CF1041"/>
    <w:rsid w:val="00CF1392"/>
    <w:rsid w:val="00CF2C97"/>
    <w:rsid w:val="00CF4A93"/>
    <w:rsid w:val="00CF5F0F"/>
    <w:rsid w:val="00D00458"/>
    <w:rsid w:val="00D01191"/>
    <w:rsid w:val="00D01C4A"/>
    <w:rsid w:val="00D02D3C"/>
    <w:rsid w:val="00D14420"/>
    <w:rsid w:val="00D25330"/>
    <w:rsid w:val="00D31B9A"/>
    <w:rsid w:val="00D32E99"/>
    <w:rsid w:val="00D32EF4"/>
    <w:rsid w:val="00D33662"/>
    <w:rsid w:val="00D35E7F"/>
    <w:rsid w:val="00D4062B"/>
    <w:rsid w:val="00D416C8"/>
    <w:rsid w:val="00D417F5"/>
    <w:rsid w:val="00D440FB"/>
    <w:rsid w:val="00D52CB0"/>
    <w:rsid w:val="00D5377B"/>
    <w:rsid w:val="00D55AEA"/>
    <w:rsid w:val="00D56DC7"/>
    <w:rsid w:val="00D57E08"/>
    <w:rsid w:val="00D62913"/>
    <w:rsid w:val="00D62C78"/>
    <w:rsid w:val="00D63540"/>
    <w:rsid w:val="00D671EC"/>
    <w:rsid w:val="00D7401B"/>
    <w:rsid w:val="00D80B61"/>
    <w:rsid w:val="00D8610E"/>
    <w:rsid w:val="00D91BF5"/>
    <w:rsid w:val="00D93244"/>
    <w:rsid w:val="00D937D6"/>
    <w:rsid w:val="00D938CD"/>
    <w:rsid w:val="00D9659B"/>
    <w:rsid w:val="00D973E2"/>
    <w:rsid w:val="00DA337A"/>
    <w:rsid w:val="00DA497E"/>
    <w:rsid w:val="00DA5C11"/>
    <w:rsid w:val="00DA740C"/>
    <w:rsid w:val="00DB1D2D"/>
    <w:rsid w:val="00DB1F22"/>
    <w:rsid w:val="00DB2CDE"/>
    <w:rsid w:val="00DB310C"/>
    <w:rsid w:val="00DC1B83"/>
    <w:rsid w:val="00DC2EE5"/>
    <w:rsid w:val="00DC308A"/>
    <w:rsid w:val="00DC4B7E"/>
    <w:rsid w:val="00DC522D"/>
    <w:rsid w:val="00DC6836"/>
    <w:rsid w:val="00DD2177"/>
    <w:rsid w:val="00DD4166"/>
    <w:rsid w:val="00DE0A35"/>
    <w:rsid w:val="00DE40F4"/>
    <w:rsid w:val="00DE5417"/>
    <w:rsid w:val="00DE5973"/>
    <w:rsid w:val="00DE5986"/>
    <w:rsid w:val="00DF0378"/>
    <w:rsid w:val="00DF06FF"/>
    <w:rsid w:val="00DF3BA0"/>
    <w:rsid w:val="00DF48D0"/>
    <w:rsid w:val="00DF67E0"/>
    <w:rsid w:val="00DF6BDE"/>
    <w:rsid w:val="00DF7356"/>
    <w:rsid w:val="00E0184E"/>
    <w:rsid w:val="00E04EBA"/>
    <w:rsid w:val="00E07C7B"/>
    <w:rsid w:val="00E23586"/>
    <w:rsid w:val="00E2604D"/>
    <w:rsid w:val="00E26A27"/>
    <w:rsid w:val="00E302AE"/>
    <w:rsid w:val="00E30F28"/>
    <w:rsid w:val="00E3493B"/>
    <w:rsid w:val="00E37178"/>
    <w:rsid w:val="00E405A0"/>
    <w:rsid w:val="00E4145B"/>
    <w:rsid w:val="00E452BA"/>
    <w:rsid w:val="00E4597D"/>
    <w:rsid w:val="00E54774"/>
    <w:rsid w:val="00E56226"/>
    <w:rsid w:val="00E57346"/>
    <w:rsid w:val="00E57EF8"/>
    <w:rsid w:val="00E6469A"/>
    <w:rsid w:val="00E67FC8"/>
    <w:rsid w:val="00E71EE1"/>
    <w:rsid w:val="00E72C83"/>
    <w:rsid w:val="00E757B2"/>
    <w:rsid w:val="00E765E9"/>
    <w:rsid w:val="00E805A6"/>
    <w:rsid w:val="00E84A6D"/>
    <w:rsid w:val="00E85B16"/>
    <w:rsid w:val="00E862BD"/>
    <w:rsid w:val="00E864C3"/>
    <w:rsid w:val="00E954FC"/>
    <w:rsid w:val="00E95943"/>
    <w:rsid w:val="00E973DB"/>
    <w:rsid w:val="00EA3C7C"/>
    <w:rsid w:val="00EA6742"/>
    <w:rsid w:val="00EA79D8"/>
    <w:rsid w:val="00EB234B"/>
    <w:rsid w:val="00EB3C80"/>
    <w:rsid w:val="00EB5474"/>
    <w:rsid w:val="00EB5D50"/>
    <w:rsid w:val="00EB7D71"/>
    <w:rsid w:val="00EC0076"/>
    <w:rsid w:val="00EC444A"/>
    <w:rsid w:val="00EC4CEE"/>
    <w:rsid w:val="00EC5B8A"/>
    <w:rsid w:val="00EC6C36"/>
    <w:rsid w:val="00ED14B3"/>
    <w:rsid w:val="00ED4847"/>
    <w:rsid w:val="00ED58C5"/>
    <w:rsid w:val="00ED5EFC"/>
    <w:rsid w:val="00EE119E"/>
    <w:rsid w:val="00EE510E"/>
    <w:rsid w:val="00EE7983"/>
    <w:rsid w:val="00EE7F8C"/>
    <w:rsid w:val="00EF3082"/>
    <w:rsid w:val="00EF3ABE"/>
    <w:rsid w:val="00EF5AC2"/>
    <w:rsid w:val="00F01225"/>
    <w:rsid w:val="00F017E3"/>
    <w:rsid w:val="00F02894"/>
    <w:rsid w:val="00F07F71"/>
    <w:rsid w:val="00F11803"/>
    <w:rsid w:val="00F11F95"/>
    <w:rsid w:val="00F142B6"/>
    <w:rsid w:val="00F148AE"/>
    <w:rsid w:val="00F14D5C"/>
    <w:rsid w:val="00F14F12"/>
    <w:rsid w:val="00F1580F"/>
    <w:rsid w:val="00F15DE0"/>
    <w:rsid w:val="00F162C8"/>
    <w:rsid w:val="00F163FB"/>
    <w:rsid w:val="00F17C7F"/>
    <w:rsid w:val="00F26D1F"/>
    <w:rsid w:val="00F26D5A"/>
    <w:rsid w:val="00F27533"/>
    <w:rsid w:val="00F27A63"/>
    <w:rsid w:val="00F316C4"/>
    <w:rsid w:val="00F331E1"/>
    <w:rsid w:val="00F362D0"/>
    <w:rsid w:val="00F3782D"/>
    <w:rsid w:val="00F41140"/>
    <w:rsid w:val="00F41281"/>
    <w:rsid w:val="00F4352C"/>
    <w:rsid w:val="00F454D2"/>
    <w:rsid w:val="00F46C9E"/>
    <w:rsid w:val="00F540A2"/>
    <w:rsid w:val="00F55AC7"/>
    <w:rsid w:val="00F5702F"/>
    <w:rsid w:val="00F60156"/>
    <w:rsid w:val="00F608EA"/>
    <w:rsid w:val="00F6269D"/>
    <w:rsid w:val="00F66FC7"/>
    <w:rsid w:val="00F67276"/>
    <w:rsid w:val="00F70506"/>
    <w:rsid w:val="00F70709"/>
    <w:rsid w:val="00F72BC8"/>
    <w:rsid w:val="00F72C37"/>
    <w:rsid w:val="00F73151"/>
    <w:rsid w:val="00F74DE9"/>
    <w:rsid w:val="00F74EDE"/>
    <w:rsid w:val="00F75703"/>
    <w:rsid w:val="00F80C91"/>
    <w:rsid w:val="00F83363"/>
    <w:rsid w:val="00F8367A"/>
    <w:rsid w:val="00F85057"/>
    <w:rsid w:val="00F91509"/>
    <w:rsid w:val="00F919CE"/>
    <w:rsid w:val="00F9391D"/>
    <w:rsid w:val="00F942EC"/>
    <w:rsid w:val="00F95B99"/>
    <w:rsid w:val="00F976E7"/>
    <w:rsid w:val="00FA068D"/>
    <w:rsid w:val="00FA0821"/>
    <w:rsid w:val="00FA29D8"/>
    <w:rsid w:val="00FA3031"/>
    <w:rsid w:val="00FA4D1C"/>
    <w:rsid w:val="00FA61A1"/>
    <w:rsid w:val="00FB1EAD"/>
    <w:rsid w:val="00FB22E8"/>
    <w:rsid w:val="00FB2ACE"/>
    <w:rsid w:val="00FB3FCF"/>
    <w:rsid w:val="00FB6707"/>
    <w:rsid w:val="00FC039A"/>
    <w:rsid w:val="00FC2392"/>
    <w:rsid w:val="00FC23CA"/>
    <w:rsid w:val="00FC3FA6"/>
    <w:rsid w:val="00FC4981"/>
    <w:rsid w:val="00FC585F"/>
    <w:rsid w:val="00FD1050"/>
    <w:rsid w:val="00FD178B"/>
    <w:rsid w:val="00FD2368"/>
    <w:rsid w:val="00FD24B3"/>
    <w:rsid w:val="00FD55EE"/>
    <w:rsid w:val="00FE599F"/>
    <w:rsid w:val="00FE5CAA"/>
    <w:rsid w:val="00FF52D3"/>
    <w:rsid w:val="00FF5E80"/>
    <w:rsid w:val="00FF5EA9"/>
    <w:rsid w:val="00FF6F28"/>
    <w:rsid w:val="00FF7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DE5DF4A"/>
  <w15:docId w15:val="{19DD556A-1479-4E36-A6AD-7CE4D11A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2157"/>
    <w:pPr>
      <w:widowControl w:val="0"/>
      <w:autoSpaceDE w:val="0"/>
      <w:autoSpaceDN w:val="0"/>
      <w:adjustRightInd w:val="0"/>
    </w:pPr>
    <w:rPr>
      <w:rFonts w:ascii="Arial" w:hAnsi="Arial"/>
      <w:sz w:val="24"/>
      <w:szCs w:val="24"/>
    </w:rPr>
  </w:style>
  <w:style w:type="paragraph" w:styleId="Heading1">
    <w:name w:val="heading 1"/>
    <w:next w:val="Normal"/>
    <w:link w:val="Heading1Char"/>
    <w:qFormat/>
    <w:rsid w:val="00432157"/>
    <w:pPr>
      <w:keepNext/>
      <w:keepLines/>
      <w:spacing w:before="440" w:after="220"/>
      <w:outlineLvl w:val="0"/>
    </w:pPr>
    <w:rPr>
      <w:rFonts w:ascii="Arial" w:hAnsi="Arial" w:cs="Arial"/>
      <w:sz w:val="22"/>
      <w:szCs w:val="22"/>
    </w:rPr>
  </w:style>
  <w:style w:type="paragraph" w:styleId="Heading2">
    <w:name w:val="heading 2"/>
    <w:basedOn w:val="Normal"/>
    <w:next w:val="Normal"/>
    <w:link w:val="Heading2Char"/>
    <w:unhideWhenUsed/>
    <w:qFormat/>
    <w:rsid w:val="0046224E"/>
    <w:pPr>
      <w:keepNext/>
      <w:spacing w:after="220"/>
      <w:outlineLvl w:val="1"/>
    </w:pPr>
    <w:rPr>
      <w:rFonts w:cs="Arial"/>
      <w:color w:val="000000"/>
      <w:sz w:val="22"/>
      <w:szCs w:val="22"/>
    </w:rPr>
  </w:style>
  <w:style w:type="paragraph" w:styleId="Heading3">
    <w:name w:val="heading 3"/>
    <w:basedOn w:val="BodyText3"/>
    <w:next w:val="BodyText"/>
    <w:link w:val="Heading3Char"/>
    <w:unhideWhenUsed/>
    <w:qFormat/>
    <w:rsid w:val="00432157"/>
    <w:pPr>
      <w:outlineLvl w:val="2"/>
    </w:pPr>
  </w:style>
  <w:style w:type="paragraph" w:styleId="Heading4">
    <w:name w:val="heading 4"/>
    <w:next w:val="BodyText"/>
    <w:link w:val="Heading4Char"/>
    <w:uiPriority w:val="9"/>
    <w:semiHidden/>
    <w:unhideWhenUsed/>
    <w:qFormat/>
    <w:rsid w:val="00432157"/>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ind w:left="244" w:hanging="244"/>
    </w:pPr>
  </w:style>
  <w:style w:type="paragraph" w:styleId="Header">
    <w:name w:val="header"/>
    <w:basedOn w:val="Normal"/>
    <w:rsid w:val="001A0663"/>
    <w:pPr>
      <w:tabs>
        <w:tab w:val="center" w:pos="4320"/>
        <w:tab w:val="right" w:pos="8640"/>
      </w:tabs>
    </w:pPr>
  </w:style>
  <w:style w:type="paragraph" w:styleId="Footer">
    <w:name w:val="footer"/>
    <w:basedOn w:val="Normal"/>
    <w:link w:val="FooterChar"/>
    <w:uiPriority w:val="99"/>
    <w:rsid w:val="001A0663"/>
    <w:pPr>
      <w:tabs>
        <w:tab w:val="center" w:pos="4320"/>
        <w:tab w:val="right" w:pos="8640"/>
      </w:tabs>
    </w:pPr>
  </w:style>
  <w:style w:type="character" w:styleId="PageNumber">
    <w:name w:val="page number"/>
    <w:basedOn w:val="DefaultParagraphFont"/>
    <w:rsid w:val="001A0663"/>
  </w:style>
  <w:style w:type="paragraph" w:styleId="BalloonText">
    <w:name w:val="Balloon Text"/>
    <w:basedOn w:val="Normal"/>
    <w:semiHidden/>
    <w:rsid w:val="002A7E82"/>
    <w:rPr>
      <w:rFonts w:ascii="Tahoma" w:hAnsi="Tahoma" w:cs="Tahoma"/>
      <w:sz w:val="16"/>
      <w:szCs w:val="16"/>
    </w:rPr>
  </w:style>
  <w:style w:type="paragraph" w:customStyle="1" w:styleId="Default">
    <w:name w:val="Default"/>
    <w:rsid w:val="00E452BA"/>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C31D8B"/>
    <w:rPr>
      <w:rFonts w:ascii="Arial" w:hAnsi="Arial"/>
      <w:sz w:val="24"/>
      <w:szCs w:val="24"/>
    </w:rPr>
  </w:style>
  <w:style w:type="character" w:styleId="CommentReference">
    <w:name w:val="annotation reference"/>
    <w:basedOn w:val="DefaultParagraphFont"/>
    <w:rsid w:val="00C31D8B"/>
    <w:rPr>
      <w:sz w:val="16"/>
      <w:szCs w:val="16"/>
    </w:rPr>
  </w:style>
  <w:style w:type="paragraph" w:styleId="CommentText">
    <w:name w:val="annotation text"/>
    <w:basedOn w:val="Normal"/>
    <w:link w:val="CommentTextChar"/>
    <w:rsid w:val="00C31D8B"/>
    <w:rPr>
      <w:sz w:val="20"/>
      <w:szCs w:val="20"/>
    </w:rPr>
  </w:style>
  <w:style w:type="character" w:customStyle="1" w:styleId="CommentTextChar">
    <w:name w:val="Comment Text Char"/>
    <w:basedOn w:val="DefaultParagraphFont"/>
    <w:link w:val="CommentText"/>
    <w:rsid w:val="00C31D8B"/>
    <w:rPr>
      <w:rFonts w:ascii="Arial" w:hAnsi="Arial"/>
    </w:rPr>
  </w:style>
  <w:style w:type="paragraph" w:styleId="CommentSubject">
    <w:name w:val="annotation subject"/>
    <w:basedOn w:val="CommentText"/>
    <w:next w:val="CommentText"/>
    <w:link w:val="CommentSubjectChar"/>
    <w:rsid w:val="00C31D8B"/>
    <w:rPr>
      <w:b/>
      <w:bCs/>
    </w:rPr>
  </w:style>
  <w:style w:type="character" w:customStyle="1" w:styleId="CommentSubjectChar">
    <w:name w:val="Comment Subject Char"/>
    <w:basedOn w:val="CommentTextChar"/>
    <w:link w:val="CommentSubject"/>
    <w:rsid w:val="00C31D8B"/>
    <w:rPr>
      <w:rFonts w:ascii="Arial" w:hAnsi="Arial"/>
      <w:b/>
      <w:bCs/>
    </w:rPr>
  </w:style>
  <w:style w:type="paragraph" w:styleId="ListParagraph">
    <w:name w:val="List Paragraph"/>
    <w:basedOn w:val="Normal"/>
    <w:uiPriority w:val="34"/>
    <w:qFormat/>
    <w:rsid w:val="001907E0"/>
    <w:pPr>
      <w:ind w:left="720"/>
    </w:pPr>
  </w:style>
  <w:style w:type="paragraph" w:styleId="NormalWeb">
    <w:name w:val="Normal (Web)"/>
    <w:basedOn w:val="Normal"/>
    <w:uiPriority w:val="99"/>
    <w:unhideWhenUsed/>
    <w:rsid w:val="0079442B"/>
    <w:pPr>
      <w:widowControl/>
      <w:autoSpaceDE/>
      <w:autoSpaceDN/>
      <w:adjustRightInd/>
      <w:spacing w:before="100" w:beforeAutospacing="1" w:after="100" w:afterAutospacing="1"/>
    </w:pPr>
    <w:rPr>
      <w:rFonts w:ascii="Times New Roman" w:eastAsiaTheme="minorEastAsia" w:hAnsi="Times New Roman"/>
    </w:rPr>
  </w:style>
  <w:style w:type="character" w:customStyle="1" w:styleId="FooterChar">
    <w:name w:val="Footer Char"/>
    <w:basedOn w:val="DefaultParagraphFont"/>
    <w:link w:val="Footer"/>
    <w:uiPriority w:val="99"/>
    <w:rsid w:val="002D1AA1"/>
    <w:rPr>
      <w:rFonts w:ascii="Arial" w:hAnsi="Arial"/>
      <w:sz w:val="24"/>
      <w:szCs w:val="24"/>
    </w:rPr>
  </w:style>
  <w:style w:type="table" w:styleId="TableGrid">
    <w:name w:val="Table Grid"/>
    <w:basedOn w:val="TableNormal"/>
    <w:rsid w:val="000B29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3037B"/>
    <w:pPr>
      <w:widowControl w:val="0"/>
      <w:autoSpaceDE w:val="0"/>
      <w:autoSpaceDN w:val="0"/>
      <w:adjustRightInd w:val="0"/>
    </w:pPr>
    <w:rPr>
      <w:rFonts w:ascii="Arial" w:hAnsi="Arial"/>
      <w:sz w:val="24"/>
      <w:szCs w:val="24"/>
    </w:rPr>
  </w:style>
  <w:style w:type="character" w:customStyle="1" w:styleId="normaltextrun1">
    <w:name w:val="normaltextrun1"/>
    <w:basedOn w:val="DefaultParagraphFont"/>
    <w:rsid w:val="0027411D"/>
  </w:style>
  <w:style w:type="paragraph" w:styleId="FootnoteText">
    <w:name w:val="footnote text"/>
    <w:basedOn w:val="Normal"/>
    <w:link w:val="FootnoteTextChar"/>
    <w:semiHidden/>
    <w:unhideWhenUsed/>
    <w:rsid w:val="00AE7253"/>
    <w:rPr>
      <w:sz w:val="20"/>
      <w:szCs w:val="20"/>
    </w:rPr>
  </w:style>
  <w:style w:type="character" w:customStyle="1" w:styleId="FootnoteTextChar">
    <w:name w:val="Footnote Text Char"/>
    <w:basedOn w:val="DefaultParagraphFont"/>
    <w:link w:val="FootnoteText"/>
    <w:semiHidden/>
    <w:rsid w:val="00AE7253"/>
    <w:rPr>
      <w:rFonts w:ascii="Arial" w:hAnsi="Arial"/>
    </w:rPr>
  </w:style>
  <w:style w:type="character" w:customStyle="1" w:styleId="Heading1Char">
    <w:name w:val="Heading 1 Char"/>
    <w:basedOn w:val="DefaultParagraphFont"/>
    <w:link w:val="Heading1"/>
    <w:rsid w:val="00432157"/>
    <w:rPr>
      <w:rFonts w:ascii="Arial" w:hAnsi="Arial" w:cs="Arial"/>
      <w:sz w:val="22"/>
      <w:szCs w:val="22"/>
    </w:rPr>
  </w:style>
  <w:style w:type="paragraph" w:styleId="BodyText2">
    <w:name w:val="Body Text 2"/>
    <w:link w:val="BodyText2Char"/>
    <w:rsid w:val="00F55AC7"/>
    <w:pPr>
      <w:spacing w:after="220"/>
      <w:ind w:left="720" w:hanging="720"/>
    </w:pPr>
    <w:rPr>
      <w:rFonts w:ascii="Arial" w:eastAsiaTheme="majorEastAsia" w:hAnsi="Arial" w:cstheme="majorBidi"/>
      <w:sz w:val="22"/>
      <w:szCs w:val="22"/>
    </w:rPr>
  </w:style>
  <w:style w:type="paragraph" w:styleId="BodyText">
    <w:name w:val="Body Text"/>
    <w:basedOn w:val="Normal"/>
    <w:link w:val="BodyTextChar"/>
    <w:unhideWhenUsed/>
    <w:rsid w:val="00BC1A28"/>
    <w:pPr>
      <w:widowControl/>
      <w:spacing w:after="220"/>
    </w:pPr>
    <w:rPr>
      <w:rFonts w:cs="Arial"/>
      <w:color w:val="000000"/>
      <w:sz w:val="22"/>
      <w:szCs w:val="22"/>
    </w:rPr>
  </w:style>
  <w:style w:type="character" w:customStyle="1" w:styleId="BodyTextChar">
    <w:name w:val="Body Text Char"/>
    <w:basedOn w:val="DefaultParagraphFont"/>
    <w:link w:val="BodyText"/>
    <w:rsid w:val="00BC1A28"/>
    <w:rPr>
      <w:rFonts w:ascii="Arial" w:hAnsi="Arial" w:cs="Arial"/>
      <w:color w:val="000000"/>
      <w:sz w:val="22"/>
      <w:szCs w:val="22"/>
    </w:rPr>
  </w:style>
  <w:style w:type="character" w:customStyle="1" w:styleId="BodyText2Char">
    <w:name w:val="Body Text 2 Char"/>
    <w:basedOn w:val="DefaultParagraphFont"/>
    <w:link w:val="BodyText2"/>
    <w:rsid w:val="00F55AC7"/>
    <w:rPr>
      <w:rFonts w:ascii="Arial" w:eastAsiaTheme="majorEastAsia" w:hAnsi="Arial" w:cstheme="majorBidi"/>
      <w:sz w:val="22"/>
      <w:szCs w:val="22"/>
    </w:rPr>
  </w:style>
  <w:style w:type="character" w:customStyle="1" w:styleId="Heading2Char">
    <w:name w:val="Heading 2 Char"/>
    <w:basedOn w:val="DefaultParagraphFont"/>
    <w:link w:val="Heading2"/>
    <w:rsid w:val="0046224E"/>
    <w:rPr>
      <w:rFonts w:ascii="Arial" w:hAnsi="Arial" w:cs="Arial"/>
      <w:color w:val="000000"/>
      <w:sz w:val="22"/>
      <w:szCs w:val="22"/>
    </w:rPr>
  </w:style>
  <w:style w:type="paragraph" w:styleId="BodyText3">
    <w:name w:val="Body Text 3"/>
    <w:basedOn w:val="BodyText2"/>
    <w:link w:val="BodyText3Char"/>
    <w:unhideWhenUsed/>
    <w:rsid w:val="009D07EB"/>
    <w:pPr>
      <w:ind w:firstLine="0"/>
    </w:pPr>
  </w:style>
  <w:style w:type="character" w:customStyle="1" w:styleId="BodyText3Char">
    <w:name w:val="Body Text 3 Char"/>
    <w:basedOn w:val="DefaultParagraphFont"/>
    <w:link w:val="BodyText3"/>
    <w:rsid w:val="009D07EB"/>
    <w:rPr>
      <w:rFonts w:ascii="Arial" w:hAnsi="Arial" w:cs="Arial"/>
      <w:color w:val="000000"/>
      <w:sz w:val="22"/>
      <w:szCs w:val="22"/>
    </w:rPr>
  </w:style>
  <w:style w:type="paragraph" w:customStyle="1" w:styleId="attachmenttitle">
    <w:name w:val="attachment title"/>
    <w:next w:val="BodyText"/>
    <w:qFormat/>
    <w:rsid w:val="00432157"/>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432157"/>
    <w:rPr>
      <w:rFonts w:ascii="Arial" w:eastAsiaTheme="minorHAnsi" w:hAnsi="Arial" w:cstheme="minorBidi"/>
      <w:sz w:val="22"/>
      <w:szCs w:val="22"/>
    </w:rPr>
  </w:style>
  <w:style w:type="character" w:customStyle="1" w:styleId="Commitment">
    <w:name w:val="Commitment"/>
    <w:basedOn w:val="BodyTextChar"/>
    <w:uiPriority w:val="1"/>
    <w:qFormat/>
    <w:rsid w:val="00432157"/>
    <w:rPr>
      <w:rFonts w:ascii="Arial" w:hAnsi="Arial" w:cs="Arial"/>
      <w:i/>
      <w:iCs/>
      <w:color w:val="000000"/>
      <w:sz w:val="22"/>
      <w:szCs w:val="22"/>
    </w:rPr>
  </w:style>
  <w:style w:type="paragraph" w:customStyle="1" w:styleId="EffectiveDate">
    <w:name w:val="Effective Date"/>
    <w:next w:val="BodyText"/>
    <w:qFormat/>
    <w:rsid w:val="00432157"/>
    <w:pPr>
      <w:spacing w:before="220" w:after="440"/>
      <w:jc w:val="center"/>
    </w:pPr>
    <w:rPr>
      <w:rFonts w:ascii="Arial" w:hAnsi="Arial" w:cs="Arial"/>
      <w:sz w:val="22"/>
      <w:szCs w:val="22"/>
    </w:rPr>
  </w:style>
  <w:style w:type="paragraph" w:customStyle="1" w:styleId="END">
    <w:name w:val="END"/>
    <w:next w:val="BodyText"/>
    <w:qFormat/>
    <w:rsid w:val="00432157"/>
    <w:pPr>
      <w:autoSpaceDE w:val="0"/>
      <w:autoSpaceDN w:val="0"/>
      <w:adjustRightInd w:val="0"/>
      <w:spacing w:before="440" w:after="440"/>
      <w:jc w:val="center"/>
    </w:pPr>
    <w:rPr>
      <w:rFonts w:ascii="Arial" w:hAnsi="Arial" w:cs="Arial"/>
      <w:sz w:val="22"/>
      <w:szCs w:val="22"/>
    </w:rPr>
  </w:style>
  <w:style w:type="character" w:customStyle="1" w:styleId="Heading3Char">
    <w:name w:val="Heading 3 Char"/>
    <w:basedOn w:val="DefaultParagraphFont"/>
    <w:link w:val="Heading3"/>
    <w:rsid w:val="00432157"/>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432157"/>
    <w:rPr>
      <w:rFonts w:asciiTheme="majorHAnsi" w:eastAsiaTheme="majorEastAsia" w:hAnsiTheme="majorHAnsi" w:cstheme="majorBidi"/>
      <w:iCs/>
      <w:sz w:val="22"/>
      <w:szCs w:val="22"/>
    </w:rPr>
  </w:style>
  <w:style w:type="table" w:customStyle="1" w:styleId="IM">
    <w:name w:val="IM"/>
    <w:basedOn w:val="TableNormal"/>
    <w:uiPriority w:val="99"/>
    <w:rsid w:val="00432157"/>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432157"/>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432157"/>
    <w:pPr>
      <w:spacing w:before="220" w:after="220"/>
      <w:jc w:val="center"/>
    </w:pPr>
    <w:rPr>
      <w:rFonts w:ascii="Arial" w:hAnsi="Arial" w:cs="Arial"/>
      <w:sz w:val="22"/>
      <w:szCs w:val="22"/>
    </w:rPr>
  </w:style>
  <w:style w:type="character" w:customStyle="1" w:styleId="TitleChar">
    <w:name w:val="Title Char"/>
    <w:basedOn w:val="DefaultParagraphFont"/>
    <w:link w:val="Title"/>
    <w:rsid w:val="00432157"/>
    <w:rPr>
      <w:rFonts w:ascii="Arial" w:hAnsi="Arial" w:cs="Arial"/>
      <w:sz w:val="22"/>
      <w:szCs w:val="22"/>
    </w:rPr>
  </w:style>
  <w:style w:type="paragraph" w:customStyle="1" w:styleId="NRCINSPECTIONMANUAL">
    <w:name w:val="NRC INSPECTION MANUAL"/>
    <w:next w:val="BodyText"/>
    <w:link w:val="NRCINSPECTIONMANUALChar"/>
    <w:qFormat/>
    <w:rsid w:val="00432157"/>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432157"/>
    <w:rPr>
      <w:rFonts w:ascii="Arial" w:eastAsiaTheme="minorHAnsi"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7759627">
      <w:bodyDiv w:val="1"/>
      <w:marLeft w:val="0"/>
      <w:marRight w:val="0"/>
      <w:marTop w:val="0"/>
      <w:marBottom w:val="0"/>
      <w:divBdr>
        <w:top w:val="none" w:sz="0" w:space="0" w:color="auto"/>
        <w:left w:val="none" w:sz="0" w:space="0" w:color="auto"/>
        <w:bottom w:val="none" w:sz="0" w:space="0" w:color="auto"/>
        <w:right w:val="none" w:sz="0" w:space="0" w:color="auto"/>
      </w:divBdr>
    </w:div>
    <w:div w:id="65931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E746588-09CE-45CE-AAD4-B5C7023CAE6A}">
  <ds:schemaRefs>
    <ds:schemaRef ds:uri="http://schemas.microsoft.com/sharepoint/v3/contenttype/forms"/>
  </ds:schemaRefs>
</ds:datastoreItem>
</file>

<file path=customXml/itemProps2.xml><?xml version="1.0" encoding="utf-8"?>
<ds:datastoreItem xmlns:ds="http://schemas.openxmlformats.org/officeDocument/2006/customXml" ds:itemID="{EFD47654-DF2B-4F6E-A5F3-582A09B5A3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8581D-7E91-46C2-AE6F-441C236F9184}">
  <ds:schemaRefs>
    <ds:schemaRef ds:uri="http://schemas.microsoft.com/sharepoint/v3"/>
    <ds:schemaRef ds:uri="http://schemas.openxmlformats.org/package/2006/metadata/core-properties"/>
    <ds:schemaRef ds:uri="http://schemas.microsoft.com/office/2006/metadata/properties"/>
    <ds:schemaRef ds:uri="4ebc427b-1bcf-4856-a750-efc6bf2bcca6"/>
    <ds:schemaRef ds:uri="bd536709-b854-4f3b-a247-393f1123cff3"/>
    <ds:schemaRef ds:uri="http://schemas.microsoft.com/office/2006/documentManagement/types"/>
    <ds:schemaRef ds:uri="http://purl.org/dc/terms/"/>
    <ds:schemaRef ds:uri="http://purl.org/dc/elements/1.1/"/>
    <ds:schemaRef ds:uri="http://schemas.microsoft.com/office/infopath/2007/PartnerControls"/>
    <ds:schemaRef ds:uri="http://www.w3.org/XML/1998/namespace"/>
    <ds:schemaRef ds:uri="http://purl.org/dc/dcmitype/"/>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17</Pages>
  <Words>5170</Words>
  <Characters>29470</Characters>
  <Application>Microsoft Office Word</Application>
  <DocSecurity>2</DocSecurity>
  <PresentationFormat/>
  <Lines>245</Lines>
  <Paragraphs>69</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34571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2024-12-16T15:30:00Z</dcterms:created>
  <dcterms:modified xsi:type="dcterms:W3CDTF">2024-12-16T15:32:00Z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3c33de53-131a-484e-b721-c2b344ff9383</vt:lpwstr>
  </property>
</Properties>
</file>